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1C6315E1" w14:textId="77777777" w:rsidTr="00F320AA">
        <w:trPr>
          <w:cantSplit/>
        </w:trPr>
        <w:tc>
          <w:tcPr>
            <w:tcW w:w="1418" w:type="dxa"/>
            <w:vAlign w:val="center"/>
          </w:tcPr>
          <w:p w14:paraId="3018ABB1" w14:textId="77777777" w:rsidR="00F320AA" w:rsidRPr="00DF23FC" w:rsidRDefault="00F320AA" w:rsidP="00F320AA">
            <w:pPr>
              <w:spacing w:before="0"/>
              <w:rPr>
                <w:rFonts w:ascii="Verdana" w:hAnsi="Verdana"/>
                <w:position w:val="6"/>
              </w:rPr>
            </w:pPr>
            <w:r>
              <w:rPr>
                <w:noProof/>
                <w:lang w:val="fr-FR" w:eastAsia="fr-FR"/>
              </w:rPr>
              <w:drawing>
                <wp:inline distT="0" distB="0" distL="0" distR="0" wp14:anchorId="6E10BAD2" wp14:editId="12DC04BA">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3D7F8210"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5FAD74B4" w14:textId="77777777" w:rsidR="00F320AA" w:rsidRDefault="00EB0812" w:rsidP="00F320AA">
            <w:pPr>
              <w:spacing w:before="0" w:line="240" w:lineRule="atLeast"/>
            </w:pPr>
            <w:r>
              <w:rPr>
                <w:noProof/>
                <w:lang w:val="fr-FR" w:eastAsia="fr-FR"/>
              </w:rPr>
              <w:drawing>
                <wp:inline distT="0" distB="0" distL="0" distR="0" wp14:anchorId="1DADFF8E" wp14:editId="3731B5F7">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03CF4AB0" w14:textId="77777777">
        <w:trPr>
          <w:cantSplit/>
        </w:trPr>
        <w:tc>
          <w:tcPr>
            <w:tcW w:w="6911" w:type="dxa"/>
            <w:gridSpan w:val="2"/>
            <w:tcBorders>
              <w:bottom w:val="single" w:sz="12" w:space="0" w:color="auto"/>
            </w:tcBorders>
          </w:tcPr>
          <w:p w14:paraId="204B0F37"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gridSpan w:val="2"/>
            <w:tcBorders>
              <w:bottom w:val="single" w:sz="12" w:space="0" w:color="auto"/>
            </w:tcBorders>
          </w:tcPr>
          <w:p w14:paraId="7A93667A" w14:textId="77777777" w:rsidR="00A066F1" w:rsidRPr="00617BE4" w:rsidRDefault="00A066F1" w:rsidP="00A066F1">
            <w:pPr>
              <w:spacing w:before="0" w:line="240" w:lineRule="atLeast"/>
              <w:rPr>
                <w:rFonts w:ascii="Verdana" w:hAnsi="Verdana"/>
                <w:szCs w:val="24"/>
              </w:rPr>
            </w:pPr>
          </w:p>
        </w:tc>
      </w:tr>
      <w:tr w:rsidR="00A066F1" w:rsidRPr="00C324A8" w14:paraId="62718612" w14:textId="77777777">
        <w:trPr>
          <w:cantSplit/>
        </w:trPr>
        <w:tc>
          <w:tcPr>
            <w:tcW w:w="6911" w:type="dxa"/>
            <w:gridSpan w:val="2"/>
            <w:tcBorders>
              <w:top w:val="single" w:sz="12" w:space="0" w:color="auto"/>
            </w:tcBorders>
          </w:tcPr>
          <w:p w14:paraId="4270F8DC" w14:textId="77777777" w:rsidR="00A066F1" w:rsidRPr="00A22E05" w:rsidRDefault="00A066F1" w:rsidP="00A066F1">
            <w:pPr>
              <w:spacing w:before="0" w:after="48" w:line="240" w:lineRule="atLeast"/>
              <w:rPr>
                <w:rFonts w:ascii="Verdana" w:hAnsi="Verdana"/>
                <w:b/>
                <w:bCs/>
                <w:smallCaps/>
                <w:sz w:val="20"/>
              </w:rPr>
            </w:pPr>
          </w:p>
        </w:tc>
        <w:tc>
          <w:tcPr>
            <w:tcW w:w="3120" w:type="dxa"/>
            <w:gridSpan w:val="2"/>
            <w:tcBorders>
              <w:top w:val="single" w:sz="12" w:space="0" w:color="auto"/>
            </w:tcBorders>
          </w:tcPr>
          <w:p w14:paraId="0307EF3C" w14:textId="106841F5" w:rsidR="00A066F1" w:rsidRPr="00A22E05" w:rsidRDefault="00A22E05" w:rsidP="00A066F1">
            <w:pPr>
              <w:spacing w:before="0" w:line="240" w:lineRule="atLeast"/>
              <w:rPr>
                <w:rFonts w:ascii="Verdana" w:hAnsi="Verdana"/>
                <w:b/>
                <w:bCs/>
                <w:sz w:val="20"/>
              </w:rPr>
            </w:pPr>
            <w:r w:rsidRPr="00A22E05">
              <w:rPr>
                <w:rFonts w:ascii="Verdana" w:hAnsi="Verdana"/>
                <w:b/>
                <w:bCs/>
                <w:sz w:val="20"/>
              </w:rPr>
              <w:t>Doc. CPG(23)</w:t>
            </w:r>
            <w:r w:rsidR="00E90E71">
              <w:rPr>
                <w:rFonts w:ascii="Verdana" w:hAnsi="Verdana"/>
                <w:b/>
                <w:bCs/>
                <w:sz w:val="20"/>
              </w:rPr>
              <w:t>060</w:t>
            </w:r>
            <w:r w:rsidRPr="00A22E05">
              <w:rPr>
                <w:rFonts w:ascii="Verdana" w:hAnsi="Verdana"/>
                <w:b/>
                <w:bCs/>
                <w:sz w:val="20"/>
              </w:rPr>
              <w:t xml:space="preserve"> ANNEX V-17</w:t>
            </w:r>
          </w:p>
        </w:tc>
      </w:tr>
      <w:tr w:rsidR="00A066F1" w:rsidRPr="00A22E05" w14:paraId="12077E22" w14:textId="77777777">
        <w:trPr>
          <w:cantSplit/>
          <w:trHeight w:val="23"/>
        </w:trPr>
        <w:tc>
          <w:tcPr>
            <w:tcW w:w="6911" w:type="dxa"/>
            <w:gridSpan w:val="2"/>
            <w:shd w:val="clear" w:color="auto" w:fill="auto"/>
          </w:tcPr>
          <w:p w14:paraId="38314000" w14:textId="77777777" w:rsidR="00A066F1" w:rsidRPr="00841216" w:rsidRDefault="00FF5EA8" w:rsidP="004D2BFB">
            <w:pPr>
              <w:pStyle w:val="Committee"/>
              <w:framePr w:hSpace="0" w:wrap="auto" w:hAnchor="text" w:yAlign="inline"/>
              <w:rPr>
                <w:rFonts w:ascii="Verdana" w:hAnsi="Verdana"/>
                <w:sz w:val="20"/>
                <w:szCs w:val="20"/>
              </w:rPr>
            </w:pPr>
            <w:bookmarkStart w:id="1" w:name="dnum" w:colFirst="1" w:colLast="1"/>
            <w:bookmarkStart w:id="2" w:name="dmeeting" w:colFirst="0" w:colLast="0"/>
            <w:bookmarkEnd w:id="0"/>
            <w:r w:rsidRPr="00841216">
              <w:rPr>
                <w:rFonts w:ascii="Verdana" w:hAnsi="Verdana"/>
                <w:sz w:val="20"/>
                <w:szCs w:val="20"/>
              </w:rPr>
              <w:t>PLENARY MEETING</w:t>
            </w:r>
          </w:p>
        </w:tc>
        <w:tc>
          <w:tcPr>
            <w:tcW w:w="3120" w:type="dxa"/>
            <w:gridSpan w:val="2"/>
          </w:tcPr>
          <w:p w14:paraId="54711A36" w14:textId="155FF278" w:rsidR="00A066F1" w:rsidRPr="00A22E05" w:rsidRDefault="00E55816" w:rsidP="00AA666F">
            <w:pPr>
              <w:tabs>
                <w:tab w:val="left" w:pos="851"/>
              </w:tabs>
              <w:spacing w:before="0" w:line="240" w:lineRule="atLeast"/>
              <w:rPr>
                <w:rFonts w:ascii="Verdana" w:hAnsi="Verdana"/>
                <w:sz w:val="20"/>
                <w:lang w:val="it-IT"/>
              </w:rPr>
            </w:pPr>
            <w:r w:rsidRPr="00A22E05">
              <w:rPr>
                <w:rFonts w:ascii="Verdana" w:hAnsi="Verdana"/>
                <w:b/>
                <w:sz w:val="20"/>
                <w:lang w:val="it-IT"/>
              </w:rPr>
              <w:t>Addendum 17 to</w:t>
            </w:r>
            <w:r w:rsidRPr="00A22E05">
              <w:rPr>
                <w:rFonts w:ascii="Verdana" w:hAnsi="Verdana"/>
                <w:b/>
                <w:sz w:val="20"/>
                <w:lang w:val="it-IT"/>
              </w:rPr>
              <w:br/>
              <w:t xml:space="preserve">Document </w:t>
            </w:r>
            <w:r w:rsidR="009A2280" w:rsidRPr="00A22E05">
              <w:rPr>
                <w:rFonts w:ascii="Verdana" w:hAnsi="Verdana"/>
                <w:b/>
                <w:sz w:val="20"/>
                <w:lang w:val="it-IT"/>
              </w:rPr>
              <w:t>XXXX</w:t>
            </w:r>
            <w:r w:rsidR="00A066F1" w:rsidRPr="00A22E05">
              <w:rPr>
                <w:rFonts w:ascii="Verdana" w:hAnsi="Verdana"/>
                <w:b/>
                <w:sz w:val="20"/>
                <w:lang w:val="it-IT"/>
              </w:rPr>
              <w:t>-</w:t>
            </w:r>
            <w:r w:rsidR="005E10C9" w:rsidRPr="00A22E05">
              <w:rPr>
                <w:rFonts w:ascii="Verdana" w:hAnsi="Verdana"/>
                <w:b/>
                <w:sz w:val="20"/>
                <w:lang w:val="it-IT"/>
              </w:rPr>
              <w:t>E</w:t>
            </w:r>
          </w:p>
        </w:tc>
      </w:tr>
      <w:tr w:rsidR="00A066F1" w:rsidRPr="00C324A8" w14:paraId="01941D13" w14:textId="77777777">
        <w:trPr>
          <w:cantSplit/>
          <w:trHeight w:val="23"/>
        </w:trPr>
        <w:tc>
          <w:tcPr>
            <w:tcW w:w="6911" w:type="dxa"/>
            <w:gridSpan w:val="2"/>
            <w:shd w:val="clear" w:color="auto" w:fill="auto"/>
          </w:tcPr>
          <w:p w14:paraId="447EA323" w14:textId="77777777" w:rsidR="00A066F1" w:rsidRPr="00A22E05" w:rsidRDefault="00A066F1" w:rsidP="00A066F1">
            <w:pPr>
              <w:tabs>
                <w:tab w:val="left" w:pos="851"/>
              </w:tabs>
              <w:spacing w:before="0" w:line="240" w:lineRule="atLeast"/>
              <w:rPr>
                <w:rFonts w:ascii="Verdana" w:hAnsi="Verdana"/>
                <w:b/>
                <w:sz w:val="20"/>
                <w:lang w:val="it-IT"/>
              </w:rPr>
            </w:pPr>
            <w:bookmarkStart w:id="3" w:name="ddate" w:colFirst="1" w:colLast="1"/>
            <w:bookmarkStart w:id="4" w:name="dblank" w:colFirst="0" w:colLast="0"/>
            <w:bookmarkEnd w:id="1"/>
            <w:bookmarkEnd w:id="2"/>
          </w:p>
        </w:tc>
        <w:tc>
          <w:tcPr>
            <w:tcW w:w="3120" w:type="dxa"/>
            <w:gridSpan w:val="2"/>
          </w:tcPr>
          <w:p w14:paraId="494545D0"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20 September 2023</w:t>
            </w:r>
          </w:p>
        </w:tc>
      </w:tr>
      <w:tr w:rsidR="00A066F1" w:rsidRPr="00C324A8" w14:paraId="7FFF1128" w14:textId="77777777">
        <w:trPr>
          <w:cantSplit/>
          <w:trHeight w:val="23"/>
        </w:trPr>
        <w:tc>
          <w:tcPr>
            <w:tcW w:w="6911" w:type="dxa"/>
            <w:gridSpan w:val="2"/>
            <w:shd w:val="clear" w:color="auto" w:fill="auto"/>
          </w:tcPr>
          <w:p w14:paraId="2A2C1395" w14:textId="77777777" w:rsidR="00A066F1" w:rsidRPr="00841216" w:rsidRDefault="00A066F1" w:rsidP="00A066F1">
            <w:pPr>
              <w:tabs>
                <w:tab w:val="left" w:pos="851"/>
              </w:tabs>
              <w:spacing w:before="0" w:line="240" w:lineRule="atLeast"/>
              <w:rPr>
                <w:rFonts w:ascii="Verdana" w:hAnsi="Verdana"/>
                <w:sz w:val="20"/>
              </w:rPr>
            </w:pPr>
            <w:bookmarkStart w:id="5" w:name="dbluepink" w:colFirst="0" w:colLast="0"/>
            <w:bookmarkStart w:id="6" w:name="dorlang" w:colFirst="1" w:colLast="1"/>
            <w:bookmarkEnd w:id="3"/>
            <w:bookmarkEnd w:id="4"/>
          </w:p>
        </w:tc>
        <w:tc>
          <w:tcPr>
            <w:tcW w:w="3120" w:type="dxa"/>
            <w:gridSpan w:val="2"/>
          </w:tcPr>
          <w:p w14:paraId="77F7FF03"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3FB46722" w14:textId="77777777" w:rsidTr="003D36B2">
        <w:trPr>
          <w:cantSplit/>
          <w:trHeight w:val="23"/>
        </w:trPr>
        <w:tc>
          <w:tcPr>
            <w:tcW w:w="10031" w:type="dxa"/>
            <w:gridSpan w:val="4"/>
            <w:shd w:val="clear" w:color="auto" w:fill="auto"/>
          </w:tcPr>
          <w:p w14:paraId="774225E3" w14:textId="77777777" w:rsidR="00A066F1" w:rsidRPr="00C324A8" w:rsidRDefault="00A066F1" w:rsidP="00A066F1">
            <w:pPr>
              <w:tabs>
                <w:tab w:val="left" w:pos="993"/>
              </w:tabs>
              <w:spacing w:before="0"/>
              <w:rPr>
                <w:rFonts w:ascii="Verdana" w:hAnsi="Verdana"/>
                <w:b/>
                <w:sz w:val="20"/>
              </w:rPr>
            </w:pPr>
          </w:p>
        </w:tc>
      </w:tr>
      <w:tr w:rsidR="00E55816" w:rsidRPr="00C324A8" w14:paraId="259FD038" w14:textId="77777777" w:rsidTr="003D36B2">
        <w:trPr>
          <w:cantSplit/>
          <w:trHeight w:val="23"/>
        </w:trPr>
        <w:tc>
          <w:tcPr>
            <w:tcW w:w="10031" w:type="dxa"/>
            <w:gridSpan w:val="4"/>
            <w:shd w:val="clear" w:color="auto" w:fill="auto"/>
          </w:tcPr>
          <w:p w14:paraId="06E54BF6" w14:textId="77777777" w:rsidR="00E55816" w:rsidRDefault="00884D60" w:rsidP="00E55816">
            <w:pPr>
              <w:pStyle w:val="Source"/>
            </w:pPr>
            <w:r>
              <w:t>European Common Proposals</w:t>
            </w:r>
          </w:p>
        </w:tc>
      </w:tr>
      <w:tr w:rsidR="00E55816" w:rsidRPr="00C324A8" w14:paraId="4E4946EC" w14:textId="77777777" w:rsidTr="003D36B2">
        <w:trPr>
          <w:cantSplit/>
          <w:trHeight w:val="23"/>
        </w:trPr>
        <w:tc>
          <w:tcPr>
            <w:tcW w:w="10031" w:type="dxa"/>
            <w:gridSpan w:val="4"/>
            <w:shd w:val="clear" w:color="auto" w:fill="auto"/>
          </w:tcPr>
          <w:p w14:paraId="7F03C27E" w14:textId="77777777" w:rsidR="00E55816" w:rsidRDefault="007D5320" w:rsidP="00E55816">
            <w:pPr>
              <w:pStyle w:val="Title1"/>
            </w:pPr>
            <w:r>
              <w:t>Proposals for the work of the conference</w:t>
            </w:r>
          </w:p>
        </w:tc>
      </w:tr>
      <w:tr w:rsidR="00E55816" w:rsidRPr="00C324A8" w14:paraId="6C96DAA0" w14:textId="77777777" w:rsidTr="003D36B2">
        <w:trPr>
          <w:cantSplit/>
          <w:trHeight w:val="23"/>
        </w:trPr>
        <w:tc>
          <w:tcPr>
            <w:tcW w:w="10031" w:type="dxa"/>
            <w:gridSpan w:val="4"/>
            <w:shd w:val="clear" w:color="auto" w:fill="auto"/>
          </w:tcPr>
          <w:p w14:paraId="6C329BFB" w14:textId="77777777" w:rsidR="00E55816" w:rsidRDefault="00E55816" w:rsidP="00E55816">
            <w:pPr>
              <w:pStyle w:val="Title2"/>
            </w:pPr>
          </w:p>
        </w:tc>
      </w:tr>
      <w:tr w:rsidR="00A538A6" w:rsidRPr="00C324A8" w14:paraId="3A8BF556" w14:textId="77777777" w:rsidTr="003D36B2">
        <w:trPr>
          <w:cantSplit/>
          <w:trHeight w:val="23"/>
        </w:trPr>
        <w:tc>
          <w:tcPr>
            <w:tcW w:w="10031" w:type="dxa"/>
            <w:gridSpan w:val="4"/>
            <w:shd w:val="clear" w:color="auto" w:fill="auto"/>
          </w:tcPr>
          <w:p w14:paraId="724E226F" w14:textId="77777777" w:rsidR="00A538A6" w:rsidRDefault="004B13CB" w:rsidP="004B13CB">
            <w:pPr>
              <w:pStyle w:val="Agendaitem"/>
            </w:pPr>
            <w:r>
              <w:t xml:space="preserve">Agenda </w:t>
            </w:r>
            <w:proofErr w:type="spellStart"/>
            <w:r>
              <w:t>item</w:t>
            </w:r>
            <w:proofErr w:type="spellEnd"/>
            <w:r>
              <w:t xml:space="preserve"> 1.17</w:t>
            </w:r>
          </w:p>
        </w:tc>
      </w:tr>
    </w:tbl>
    <w:bookmarkEnd w:id="5"/>
    <w:bookmarkEnd w:id="6"/>
    <w:p w14:paraId="264FA535" w14:textId="77777777" w:rsidR="00187BD9" w:rsidRPr="005E3917" w:rsidRDefault="002C5716" w:rsidP="003D36B2">
      <w:r>
        <w:t>1.17</w:t>
      </w:r>
      <w:r>
        <w:tab/>
        <w:t>to determine and carry out, on the basis of ITU</w:t>
      </w:r>
      <w:r>
        <w:noBreakHyphen/>
        <w:t>R studies in</w:t>
      </w:r>
      <w:r>
        <w:rPr>
          <w:spacing w:val="-8"/>
        </w:rPr>
        <w:t xml:space="preserve"> </w:t>
      </w:r>
      <w:r>
        <w:t>accordance</w:t>
      </w:r>
      <w:r>
        <w:rPr>
          <w:spacing w:val="-2"/>
        </w:rPr>
        <w:t xml:space="preserve"> </w:t>
      </w:r>
      <w:r>
        <w:t>with Resolution </w:t>
      </w:r>
      <w:r>
        <w:rPr>
          <w:b/>
        </w:rPr>
        <w:t>773 (WRC</w:t>
      </w:r>
      <w:r>
        <w:rPr>
          <w:b/>
        </w:rPr>
        <w:noBreakHyphen/>
        <w:t>19)</w:t>
      </w:r>
      <w:r>
        <w:t>, the appropriate regulatory actions for the provision of inter-satellite links in specific frequency bands, or portions thereof, by adding an inter-satellite service allocation where appropriate;</w:t>
      </w:r>
    </w:p>
    <w:p w14:paraId="5881A83C" w14:textId="78CFA9CA" w:rsidR="00241FA2" w:rsidRPr="00A22E05" w:rsidRDefault="00D61A24" w:rsidP="00D61A24">
      <w:pPr>
        <w:pStyle w:val="Headingb"/>
        <w:rPr>
          <w:lang w:val="en-US"/>
        </w:rPr>
      </w:pPr>
      <w:r w:rsidRPr="00A22E05">
        <w:rPr>
          <w:lang w:val="en-US"/>
        </w:rPr>
        <w:t>Introduction</w:t>
      </w:r>
    </w:p>
    <w:p w14:paraId="596C0053" w14:textId="78CA2110" w:rsidR="00D61A24" w:rsidRDefault="00D61A24" w:rsidP="00D61A24">
      <w:pPr>
        <w:jc w:val="both"/>
        <w:rPr>
          <w:i/>
          <w:iCs/>
          <w:color w:val="0E101A"/>
          <w:szCs w:val="24"/>
          <w:lang w:val="en-US"/>
        </w:rPr>
      </w:pPr>
      <w:r>
        <w:rPr>
          <w:color w:val="0E101A"/>
          <w:szCs w:val="24"/>
          <w:lang w:val="en-US"/>
        </w:rPr>
        <w:t xml:space="preserve">This proposal addresses a regulatory framework to enable the operation of satellite-to-satellite links in the frequency bands 18.1-18.6 GHz, 18.8-20.2 GHz and 27.5-30 GHz, while ensuring protection of existing services in the same frequency bands and adjacent bands. </w:t>
      </w:r>
    </w:p>
    <w:p w14:paraId="1F5557C8" w14:textId="77777777" w:rsidR="00D61A24" w:rsidRDefault="00D61A24" w:rsidP="00D61A24">
      <w:pPr>
        <w:jc w:val="both"/>
        <w:rPr>
          <w:lang w:val="en-US"/>
        </w:rPr>
      </w:pPr>
      <w:r>
        <w:rPr>
          <w:lang w:val="en-US"/>
        </w:rPr>
        <w:t>In particular the following regulatory measures are suggested:</w:t>
      </w:r>
    </w:p>
    <w:p w14:paraId="28154F27" w14:textId="351A3C14" w:rsidR="00D61A24" w:rsidRPr="00BD5033" w:rsidRDefault="00D61A24" w:rsidP="00D61A24">
      <w:pPr>
        <w:pStyle w:val="Paragraphedeliste"/>
        <w:numPr>
          <w:ilvl w:val="0"/>
          <w:numId w:val="3"/>
        </w:numPr>
        <w:jc w:val="both"/>
        <w:rPr>
          <w:lang w:val="en-US"/>
        </w:rPr>
      </w:pPr>
      <w:r w:rsidRPr="00BD5033">
        <w:rPr>
          <w:lang w:val="en-US"/>
        </w:rPr>
        <w:t xml:space="preserve">To enable satellite-to-satellite links in the frequency bands 18.1-18.6 GHz, 18.8-20.2 GHz and 27.5-30 GHz under an inter-satellite service (ISS) allocation, for the </w:t>
      </w:r>
      <w:r w:rsidRPr="00237B33">
        <w:rPr>
          <w:lang w:eastAsia="zh-CN"/>
        </w:rPr>
        <w:t>space research, space operation and Earth exploration-satellite</w:t>
      </w:r>
      <w:r>
        <w:rPr>
          <w:lang w:eastAsia="zh-CN"/>
        </w:rPr>
        <w:t xml:space="preserve"> service (EESS)</w:t>
      </w:r>
      <w:r w:rsidRPr="00237B33">
        <w:rPr>
          <w:lang w:eastAsia="zh-CN"/>
        </w:rPr>
        <w:t xml:space="preserve"> applications</w:t>
      </w:r>
      <w:r>
        <w:rPr>
          <w:lang w:eastAsia="zh-CN"/>
        </w:rPr>
        <w:t xml:space="preserve"> and also</w:t>
      </w:r>
      <w:r w:rsidRPr="00287525">
        <w:t xml:space="preserve"> </w:t>
      </w:r>
      <w:r w:rsidRPr="00237B33">
        <w:rPr>
          <w:lang w:eastAsia="zh-CN"/>
        </w:rPr>
        <w:t>transmissions of data originating from industrial and medical activities in space</w:t>
      </w:r>
      <w:r w:rsidRPr="00BD5033">
        <w:rPr>
          <w:lang w:val="en-US"/>
        </w:rPr>
        <w:t>.</w:t>
      </w:r>
    </w:p>
    <w:p w14:paraId="548A472F" w14:textId="1A3F8D48" w:rsidR="00D61A24" w:rsidRDefault="00D61A24" w:rsidP="00D61A24">
      <w:pPr>
        <w:pStyle w:val="Paragraphedeliste"/>
        <w:numPr>
          <w:ilvl w:val="0"/>
          <w:numId w:val="3"/>
        </w:numPr>
        <w:jc w:val="both"/>
        <w:rPr>
          <w:lang w:val="en-US"/>
        </w:rPr>
      </w:pPr>
      <w:r w:rsidRPr="00ED5346">
        <w:rPr>
          <w:lang w:val="en-US"/>
        </w:rPr>
        <w:t xml:space="preserve">To add a </w:t>
      </w:r>
      <w:r>
        <w:rPr>
          <w:lang w:val="en-US"/>
        </w:rPr>
        <w:t>F</w:t>
      </w:r>
      <w:r w:rsidRPr="00ED5346">
        <w:rPr>
          <w:lang w:val="en-US"/>
        </w:rPr>
        <w:t xml:space="preserve">ootnote in Article </w:t>
      </w:r>
      <w:r w:rsidRPr="00ED5346">
        <w:rPr>
          <w:b/>
          <w:bCs/>
          <w:lang w:val="en-US"/>
        </w:rPr>
        <w:t>5</w:t>
      </w:r>
      <w:r w:rsidRPr="00ED5346">
        <w:rPr>
          <w:lang w:val="en-US"/>
        </w:rPr>
        <w:t xml:space="preserve"> with reference to a new Resolution </w:t>
      </w:r>
      <w:r w:rsidRPr="00ED5346">
        <w:rPr>
          <w:b/>
          <w:lang w:val="en-US"/>
        </w:rPr>
        <w:t>[</w:t>
      </w:r>
      <w:r w:rsidRPr="00FB7E39">
        <w:rPr>
          <w:b/>
          <w:lang w:val="en-US"/>
        </w:rPr>
        <w:t>EUR-A117</w:t>
      </w:r>
      <w:r>
        <w:rPr>
          <w:b/>
          <w:lang w:val="en-US"/>
        </w:rPr>
        <w:t>-SAT-TO-</w:t>
      </w:r>
      <w:proofErr w:type="gramStart"/>
      <w:r>
        <w:rPr>
          <w:b/>
          <w:lang w:val="en-US"/>
        </w:rPr>
        <w:t>SAT</w:t>
      </w:r>
      <w:r w:rsidRPr="00FB7E39">
        <w:rPr>
          <w:b/>
          <w:lang w:val="en-US"/>
        </w:rPr>
        <w:t>](</w:t>
      </w:r>
      <w:proofErr w:type="gramEnd"/>
      <w:r w:rsidRPr="00FB7E39">
        <w:rPr>
          <w:b/>
          <w:lang w:val="en-US"/>
        </w:rPr>
        <w:t>WRC23)</w:t>
      </w:r>
      <w:r w:rsidRPr="00735F85">
        <w:rPr>
          <w:lang w:val="en-US"/>
        </w:rPr>
        <w:t xml:space="preserve"> providing the conditions for the operation of satellite-to-satellite links. </w:t>
      </w:r>
    </w:p>
    <w:p w14:paraId="57D9C2DE" w14:textId="77777777" w:rsidR="00D61A24" w:rsidRDefault="00D61A24" w:rsidP="00D61A24">
      <w:pPr>
        <w:pStyle w:val="Paragraphedeliste"/>
        <w:numPr>
          <w:ilvl w:val="0"/>
          <w:numId w:val="3"/>
        </w:numPr>
        <w:jc w:val="both"/>
        <w:rPr>
          <w:lang w:val="en-US"/>
        </w:rPr>
      </w:pPr>
      <w:r w:rsidRPr="00735F85">
        <w:rPr>
          <w:lang w:val="en-US"/>
        </w:rPr>
        <w:t xml:space="preserve">To </w:t>
      </w:r>
      <w:r>
        <w:rPr>
          <w:lang w:val="en-US"/>
        </w:rPr>
        <w:t xml:space="preserve">consider Table </w:t>
      </w:r>
      <w:r w:rsidRPr="00283E9D">
        <w:rPr>
          <w:b/>
          <w:bCs/>
          <w:lang w:val="en-US"/>
        </w:rPr>
        <w:t>21-4</w:t>
      </w:r>
      <w:r w:rsidRPr="00735F85">
        <w:rPr>
          <w:lang w:val="en-US"/>
        </w:rPr>
        <w:t xml:space="preserve"> pfd limits on the Earth’s surface in order to address the compatibility with mobile and fixed services in the frequency band 27.5-29.5 GHz.</w:t>
      </w:r>
    </w:p>
    <w:p w14:paraId="5815B4F6" w14:textId="40FD21E3" w:rsidR="00D61A24" w:rsidRPr="00BD5033" w:rsidRDefault="00D61A24" w:rsidP="00D61A24">
      <w:pPr>
        <w:pStyle w:val="Paragraphedeliste"/>
        <w:numPr>
          <w:ilvl w:val="0"/>
          <w:numId w:val="3"/>
        </w:numPr>
        <w:jc w:val="both"/>
        <w:rPr>
          <w:lang w:val="en-US"/>
        </w:rPr>
      </w:pPr>
      <w:r w:rsidRPr="00BD5033">
        <w:rPr>
          <w:lang w:val="en-US"/>
        </w:rPr>
        <w:t xml:space="preserve">To add an out of band pfd limit on the Earth’s surface in order to address the protection of EESS (passive) in </w:t>
      </w:r>
      <w:r>
        <w:rPr>
          <w:lang w:val="en-US"/>
        </w:rPr>
        <w:t xml:space="preserve">the frequency band </w:t>
      </w:r>
      <w:r w:rsidRPr="00BD5033">
        <w:rPr>
          <w:lang w:val="en-US"/>
        </w:rPr>
        <w:t>18.6-18.8 GHz.</w:t>
      </w:r>
    </w:p>
    <w:p w14:paraId="53CC13F0" w14:textId="6356D499" w:rsidR="00D61A24" w:rsidRPr="00DD67EE" w:rsidRDefault="00D61A24" w:rsidP="00D61A24">
      <w:pPr>
        <w:pStyle w:val="Paragraphedeliste"/>
        <w:numPr>
          <w:ilvl w:val="0"/>
          <w:numId w:val="3"/>
        </w:numPr>
        <w:jc w:val="both"/>
        <w:rPr>
          <w:lang w:val="en-US"/>
        </w:rPr>
      </w:pPr>
      <w:r w:rsidRPr="00735F85">
        <w:rPr>
          <w:lang w:val="en-US"/>
        </w:rPr>
        <w:t xml:space="preserve">To </w:t>
      </w:r>
      <w:r w:rsidRPr="00DD67EE">
        <w:rPr>
          <w:lang w:val="en-US"/>
        </w:rPr>
        <w:t>add maximum e.i.r.p. and maximum e</w:t>
      </w:r>
      <w:r>
        <w:rPr>
          <w:lang w:val="en-US"/>
        </w:rPr>
        <w:t>.</w:t>
      </w:r>
      <w:r w:rsidRPr="00DD67EE">
        <w:rPr>
          <w:lang w:val="en-US"/>
        </w:rPr>
        <w:t>i</w:t>
      </w:r>
      <w:r>
        <w:rPr>
          <w:lang w:val="en-US"/>
        </w:rPr>
        <w:t>.</w:t>
      </w:r>
      <w:r w:rsidRPr="00DD67EE">
        <w:rPr>
          <w:lang w:val="en-US"/>
        </w:rPr>
        <w:t>r</w:t>
      </w:r>
      <w:r>
        <w:rPr>
          <w:lang w:val="en-US"/>
        </w:rPr>
        <w:t>.</w:t>
      </w:r>
      <w:r w:rsidRPr="00DD67EE">
        <w:rPr>
          <w:lang w:val="en-US"/>
        </w:rPr>
        <w:t>p</w:t>
      </w:r>
      <w:r>
        <w:rPr>
          <w:lang w:val="en-US"/>
        </w:rPr>
        <w:t>. density</w:t>
      </w:r>
      <w:r w:rsidRPr="00DD67EE">
        <w:rPr>
          <w:lang w:val="en-US"/>
        </w:rPr>
        <w:t xml:space="preserve"> limits and antenna pattern in order to address the protection of </w:t>
      </w:r>
      <w:r>
        <w:rPr>
          <w:lang w:val="en-US"/>
        </w:rPr>
        <w:t>non-</w:t>
      </w:r>
      <w:r w:rsidRPr="00DD67EE">
        <w:rPr>
          <w:lang w:val="en-US"/>
        </w:rPr>
        <w:t xml:space="preserve">GSO </w:t>
      </w:r>
      <w:r>
        <w:rPr>
          <w:lang w:val="en-US"/>
        </w:rPr>
        <w:t>fixed-satellite service (F</w:t>
      </w:r>
      <w:r w:rsidRPr="00DD67EE">
        <w:rPr>
          <w:lang w:val="en-US"/>
        </w:rPr>
        <w:t>SS</w:t>
      </w:r>
      <w:r>
        <w:rPr>
          <w:lang w:val="en-US"/>
        </w:rPr>
        <w:t>)</w:t>
      </w:r>
      <w:r w:rsidRPr="00DD67EE">
        <w:rPr>
          <w:lang w:val="en-US"/>
        </w:rPr>
        <w:t xml:space="preserve"> in the frequency bands 27.5-29.1 GHz and 29.5-30 GHz</w:t>
      </w:r>
      <w:r>
        <w:rPr>
          <w:lang w:val="en-US"/>
        </w:rPr>
        <w:t>.</w:t>
      </w:r>
    </w:p>
    <w:p w14:paraId="5725BE78" w14:textId="72637B67" w:rsidR="00D61A24" w:rsidRPr="00147B6D" w:rsidRDefault="00D61A24" w:rsidP="00D61A24">
      <w:pPr>
        <w:pStyle w:val="Paragraphedeliste"/>
        <w:numPr>
          <w:ilvl w:val="0"/>
          <w:numId w:val="3"/>
        </w:numPr>
        <w:jc w:val="both"/>
        <w:rPr>
          <w:lang w:val="en-US"/>
        </w:rPr>
      </w:pPr>
      <w:r w:rsidRPr="00BD5033">
        <w:rPr>
          <w:lang w:val="en-US"/>
        </w:rPr>
        <w:t xml:space="preserve">To add </w:t>
      </w:r>
      <w:proofErr w:type="gramStart"/>
      <w:r w:rsidRPr="00BD5033">
        <w:rPr>
          <w:lang w:val="en-US"/>
        </w:rPr>
        <w:t>a ”under</w:t>
      </w:r>
      <w:proofErr w:type="gramEnd"/>
      <w:r w:rsidRPr="00BD5033">
        <w:rPr>
          <w:lang w:val="en-US"/>
        </w:rPr>
        <w:t xml:space="preserve"> the envelope” compliance check to address the protection of GSO FSS in the frequency band 27.5-30 GHz from emissions by non-GSO space stations to GSO space stations and from emissions by non-GSO space stations to non-GSO space stations in the frequency bands 27.5-29.1 GHz and 29.5-30 GHz</w:t>
      </w:r>
      <w:r>
        <w:rPr>
          <w:lang w:val="en-US"/>
        </w:rPr>
        <w:t>.</w:t>
      </w:r>
    </w:p>
    <w:p w14:paraId="5E08EB17" w14:textId="77777777" w:rsidR="00D61A24" w:rsidRPr="00BD5033" w:rsidRDefault="00D61A24" w:rsidP="00D61A24">
      <w:pPr>
        <w:pStyle w:val="Paragraphedeliste"/>
        <w:numPr>
          <w:ilvl w:val="0"/>
          <w:numId w:val="3"/>
        </w:numPr>
        <w:jc w:val="both"/>
        <w:rPr>
          <w:lang w:val="en-US"/>
        </w:rPr>
      </w:pPr>
      <w:r w:rsidRPr="00BD5033">
        <w:rPr>
          <w:lang w:val="en-US"/>
        </w:rPr>
        <w:lastRenderedPageBreak/>
        <w:t>To add a pfd limit on the GSO arc to protect GSO from emissions by non-GSO space stations to non-GSO stations in the frequency bands 27.5-28.6 and 29.5-30 GHz.</w:t>
      </w:r>
    </w:p>
    <w:p w14:paraId="172FC7F8" w14:textId="72A226F0" w:rsidR="00D61A24" w:rsidRPr="002121B9" w:rsidRDefault="00D61A24" w:rsidP="00D61A24">
      <w:pPr>
        <w:pStyle w:val="Paragraphedeliste"/>
        <w:numPr>
          <w:ilvl w:val="0"/>
          <w:numId w:val="3"/>
        </w:numPr>
        <w:jc w:val="both"/>
        <w:rPr>
          <w:lang w:val="en-US"/>
        </w:rPr>
      </w:pPr>
      <w:r w:rsidRPr="00147B6D">
        <w:rPr>
          <w:lang w:val="en-US"/>
        </w:rPr>
        <w:t xml:space="preserve">To add a new </w:t>
      </w:r>
      <w:r>
        <w:rPr>
          <w:lang w:val="en-US"/>
        </w:rPr>
        <w:t>F</w:t>
      </w:r>
      <w:r w:rsidRPr="00147B6D">
        <w:rPr>
          <w:lang w:val="en-US"/>
        </w:rPr>
        <w:t xml:space="preserve">ootnote in Article </w:t>
      </w:r>
      <w:r w:rsidRPr="00BD5033">
        <w:rPr>
          <w:b/>
          <w:bCs/>
          <w:lang w:val="en-US"/>
        </w:rPr>
        <w:t>5</w:t>
      </w:r>
      <w:r w:rsidRPr="00147B6D">
        <w:rPr>
          <w:lang w:val="en-US"/>
        </w:rPr>
        <w:t xml:space="preserve"> to protect non-GSO </w:t>
      </w:r>
      <w:r>
        <w:rPr>
          <w:lang w:val="en-US"/>
        </w:rPr>
        <w:t>mobile-satellite service (MSS)</w:t>
      </w:r>
      <w:r w:rsidRPr="00147B6D">
        <w:rPr>
          <w:lang w:val="en-US"/>
        </w:rPr>
        <w:t xml:space="preserve"> </w:t>
      </w:r>
      <w:r>
        <w:rPr>
          <w:lang w:val="en-US"/>
        </w:rPr>
        <w:t>f</w:t>
      </w:r>
      <w:r w:rsidRPr="00147B6D">
        <w:rPr>
          <w:lang w:val="en-US"/>
        </w:rPr>
        <w:t>eeder links in the frequency band 19.3-19.7 GHz.</w:t>
      </w:r>
    </w:p>
    <w:p w14:paraId="1F173D2D" w14:textId="529CB71C" w:rsidR="00D61A24" w:rsidRDefault="00D61A24" w:rsidP="00D61A24">
      <w:pPr>
        <w:pStyle w:val="Paragraphedeliste"/>
        <w:numPr>
          <w:ilvl w:val="0"/>
          <w:numId w:val="3"/>
        </w:numPr>
        <w:jc w:val="both"/>
        <w:rPr>
          <w:lang w:val="en-US"/>
        </w:rPr>
      </w:pPr>
      <w:r>
        <w:rPr>
          <w:lang w:val="en-US"/>
        </w:rPr>
        <w:t>To consider hard limits with the non-GSO MSS feeder links in the frequency band 29.1-29.5 GHz.</w:t>
      </w:r>
    </w:p>
    <w:p w14:paraId="5992B725" w14:textId="68126F11" w:rsidR="00D61A24" w:rsidRPr="009F0CBB" w:rsidRDefault="00D61A24" w:rsidP="00D61A24">
      <w:pPr>
        <w:pStyle w:val="Paragraphedeliste"/>
        <w:numPr>
          <w:ilvl w:val="0"/>
          <w:numId w:val="3"/>
        </w:numPr>
        <w:jc w:val="both"/>
        <w:rPr>
          <w:lang w:val="en-US"/>
        </w:rPr>
      </w:pPr>
      <w:r w:rsidRPr="009F0CBB">
        <w:rPr>
          <w:lang w:val="en-US"/>
        </w:rPr>
        <w:t xml:space="preserve">To enable the concept of operation </w:t>
      </w:r>
      <w:r>
        <w:rPr>
          <w:lang w:val="en-US"/>
        </w:rPr>
        <w:t xml:space="preserve">of </w:t>
      </w:r>
      <w:r w:rsidRPr="009F0CBB">
        <w:rPr>
          <w:lang w:val="en-US"/>
        </w:rPr>
        <w:t>“Expanded cone” when the service provider is a GSO.</w:t>
      </w:r>
    </w:p>
    <w:p w14:paraId="6E879459" w14:textId="625316B6" w:rsidR="00D61A24" w:rsidRPr="00D61A24" w:rsidRDefault="00D61A24" w:rsidP="00EB54B2">
      <w:pPr>
        <w:rPr>
          <w:b/>
          <w:bCs/>
        </w:rPr>
      </w:pPr>
      <w:r w:rsidRPr="00D61A24">
        <w:rPr>
          <w:b/>
          <w:bCs/>
        </w:rPr>
        <w:t>Proposals</w:t>
      </w:r>
    </w:p>
    <w:p w14:paraId="011FF8AB" w14:textId="77777777" w:rsidR="00187BD9" w:rsidRPr="00606F1F" w:rsidRDefault="00187BD9" w:rsidP="00187BD9">
      <w:pPr>
        <w:tabs>
          <w:tab w:val="clear" w:pos="1134"/>
          <w:tab w:val="clear" w:pos="1871"/>
          <w:tab w:val="clear" w:pos="2268"/>
        </w:tabs>
        <w:overflowPunct/>
        <w:autoSpaceDE/>
        <w:autoSpaceDN/>
        <w:adjustRightInd/>
        <w:spacing w:before="0"/>
        <w:textAlignment w:val="auto"/>
      </w:pPr>
      <w:r w:rsidRPr="00606F1F">
        <w:br w:type="page"/>
      </w:r>
    </w:p>
    <w:p w14:paraId="429356B1" w14:textId="77777777" w:rsidR="00302849" w:rsidRPr="003C04F1" w:rsidRDefault="002C5716" w:rsidP="003D36B2">
      <w:pPr>
        <w:pStyle w:val="ArtNo"/>
        <w:spacing w:before="0"/>
      </w:pPr>
      <w:bookmarkStart w:id="7" w:name="_Toc42842383"/>
      <w:r w:rsidRPr="003C04F1">
        <w:lastRenderedPageBreak/>
        <w:t xml:space="preserve">ARTICLE </w:t>
      </w:r>
      <w:r w:rsidRPr="003C04F1">
        <w:rPr>
          <w:rStyle w:val="href"/>
          <w:rFonts w:eastAsiaTheme="majorEastAsia"/>
          <w:color w:val="000000"/>
        </w:rPr>
        <w:t>5</w:t>
      </w:r>
      <w:bookmarkEnd w:id="7"/>
    </w:p>
    <w:p w14:paraId="2971A257" w14:textId="77777777" w:rsidR="00302849" w:rsidRPr="003C04F1" w:rsidRDefault="002C5716" w:rsidP="003D36B2">
      <w:pPr>
        <w:pStyle w:val="Arttitle"/>
      </w:pPr>
      <w:bookmarkStart w:id="8" w:name="_Toc327956583"/>
      <w:bookmarkStart w:id="9" w:name="_Toc42842384"/>
      <w:r w:rsidRPr="003C04F1">
        <w:t>Frequency allocations</w:t>
      </w:r>
      <w:bookmarkEnd w:id="8"/>
      <w:bookmarkEnd w:id="9"/>
    </w:p>
    <w:p w14:paraId="076DA0FA" w14:textId="77777777" w:rsidR="00302849" w:rsidRPr="003C04F1" w:rsidRDefault="002C5716" w:rsidP="003D36B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r w:rsidRPr="003C04F1">
        <w:br/>
      </w:r>
    </w:p>
    <w:p w14:paraId="13C5413C" w14:textId="27229240" w:rsidR="00A74726" w:rsidRDefault="002C5716">
      <w:pPr>
        <w:pStyle w:val="Proposal"/>
      </w:pPr>
      <w:r>
        <w:rPr>
          <w:u w:val="single"/>
        </w:rPr>
        <w:t>NOC</w:t>
      </w:r>
      <w:r>
        <w:tab/>
        <w:t>EUR/</w:t>
      </w:r>
      <w:r w:rsidR="00D61A24">
        <w:t>XXXX</w:t>
      </w:r>
      <w:r>
        <w:t>A17/1</w:t>
      </w:r>
    </w:p>
    <w:p w14:paraId="116446EF" w14:textId="77777777" w:rsidR="00302849" w:rsidRPr="003C04F1" w:rsidRDefault="002C5716" w:rsidP="003D36B2">
      <w:pPr>
        <w:pStyle w:val="Tabletitle"/>
      </w:pPr>
      <w:r w:rsidRPr="003C04F1">
        <w:t>11.7-13.4 GHz</w:t>
      </w:r>
    </w:p>
    <w:tbl>
      <w:tblPr>
        <w:tblW w:w="9299" w:type="dxa"/>
        <w:jc w:val="center"/>
        <w:tblLayout w:type="fixed"/>
        <w:tblCellMar>
          <w:left w:w="107" w:type="dxa"/>
          <w:right w:w="107" w:type="dxa"/>
        </w:tblCellMar>
        <w:tblLook w:val="0000" w:firstRow="0" w:lastRow="0" w:firstColumn="0" w:lastColumn="0" w:noHBand="0" w:noVBand="0"/>
      </w:tblPr>
      <w:tblGrid>
        <w:gridCol w:w="3084"/>
        <w:gridCol w:w="3106"/>
        <w:gridCol w:w="3099"/>
        <w:gridCol w:w="10"/>
      </w:tblGrid>
      <w:tr w:rsidR="003D36B2" w:rsidRPr="003C04F1" w14:paraId="18A5268D" w14:textId="77777777" w:rsidTr="003D36B2">
        <w:trPr>
          <w:gridAfter w:val="1"/>
          <w:wAfter w:w="10" w:type="dxa"/>
          <w:cantSplit/>
          <w:jc w:val="center"/>
        </w:trPr>
        <w:tc>
          <w:tcPr>
            <w:tcW w:w="9289" w:type="dxa"/>
            <w:gridSpan w:val="3"/>
            <w:tcBorders>
              <w:top w:val="single" w:sz="6" w:space="0" w:color="auto"/>
              <w:left w:val="single" w:sz="6" w:space="0" w:color="auto"/>
              <w:bottom w:val="single" w:sz="6" w:space="0" w:color="auto"/>
              <w:right w:val="single" w:sz="6" w:space="0" w:color="auto"/>
            </w:tcBorders>
          </w:tcPr>
          <w:p w14:paraId="4F01F1C6" w14:textId="77777777" w:rsidR="00302849" w:rsidRPr="003C04F1" w:rsidRDefault="002C5716" w:rsidP="003D36B2">
            <w:pPr>
              <w:pStyle w:val="Tablehead"/>
            </w:pPr>
            <w:r w:rsidRPr="003C04F1">
              <w:t>Allocation to services</w:t>
            </w:r>
          </w:p>
        </w:tc>
      </w:tr>
      <w:tr w:rsidR="003D36B2" w:rsidRPr="003C04F1" w14:paraId="32A3FDF2" w14:textId="77777777" w:rsidTr="003D36B2">
        <w:trPr>
          <w:gridAfter w:val="1"/>
          <w:wAfter w:w="10" w:type="dxa"/>
          <w:cantSplit/>
          <w:jc w:val="center"/>
        </w:trPr>
        <w:tc>
          <w:tcPr>
            <w:tcW w:w="3084" w:type="dxa"/>
            <w:tcBorders>
              <w:top w:val="single" w:sz="6" w:space="0" w:color="auto"/>
              <w:left w:val="single" w:sz="6" w:space="0" w:color="auto"/>
              <w:bottom w:val="single" w:sz="6" w:space="0" w:color="auto"/>
              <w:right w:val="single" w:sz="6" w:space="0" w:color="auto"/>
            </w:tcBorders>
          </w:tcPr>
          <w:p w14:paraId="12C4BF19" w14:textId="77777777" w:rsidR="00302849" w:rsidRPr="003C04F1" w:rsidRDefault="002C5716" w:rsidP="003D36B2">
            <w:pPr>
              <w:pStyle w:val="Tablehead"/>
            </w:pPr>
            <w:r w:rsidRPr="003C04F1">
              <w:t>Region 1</w:t>
            </w:r>
          </w:p>
        </w:tc>
        <w:tc>
          <w:tcPr>
            <w:tcW w:w="3106" w:type="dxa"/>
            <w:tcBorders>
              <w:top w:val="single" w:sz="6" w:space="0" w:color="auto"/>
              <w:left w:val="single" w:sz="6" w:space="0" w:color="auto"/>
              <w:bottom w:val="single" w:sz="6" w:space="0" w:color="auto"/>
              <w:right w:val="single" w:sz="6" w:space="0" w:color="auto"/>
            </w:tcBorders>
          </w:tcPr>
          <w:p w14:paraId="20E3EDB0" w14:textId="77777777" w:rsidR="00302849" w:rsidRPr="003C04F1" w:rsidRDefault="002C5716" w:rsidP="003D36B2">
            <w:pPr>
              <w:pStyle w:val="Tablehead"/>
            </w:pPr>
            <w:r w:rsidRPr="003C04F1">
              <w:t>Region 2</w:t>
            </w:r>
          </w:p>
        </w:tc>
        <w:tc>
          <w:tcPr>
            <w:tcW w:w="3099" w:type="dxa"/>
            <w:tcBorders>
              <w:top w:val="single" w:sz="6" w:space="0" w:color="auto"/>
              <w:left w:val="single" w:sz="6" w:space="0" w:color="auto"/>
              <w:bottom w:val="single" w:sz="6" w:space="0" w:color="auto"/>
              <w:right w:val="single" w:sz="6" w:space="0" w:color="auto"/>
            </w:tcBorders>
          </w:tcPr>
          <w:p w14:paraId="632236FA" w14:textId="77777777" w:rsidR="00302849" w:rsidRPr="003C04F1" w:rsidRDefault="002C5716" w:rsidP="003D36B2">
            <w:pPr>
              <w:pStyle w:val="Tablehead"/>
            </w:pPr>
            <w:r w:rsidRPr="003C04F1">
              <w:t>Region 3</w:t>
            </w:r>
          </w:p>
        </w:tc>
      </w:tr>
      <w:tr w:rsidR="003D36B2" w:rsidRPr="003C04F1" w14:paraId="41C7D90A" w14:textId="77777777" w:rsidTr="003D36B2">
        <w:trPr>
          <w:cantSplit/>
          <w:jc w:val="center"/>
        </w:trPr>
        <w:tc>
          <w:tcPr>
            <w:tcW w:w="3084" w:type="dxa"/>
            <w:vMerge w:val="restart"/>
            <w:tcBorders>
              <w:top w:val="single" w:sz="6" w:space="0" w:color="auto"/>
              <w:left w:val="single" w:sz="6" w:space="0" w:color="auto"/>
              <w:right w:val="single" w:sz="6" w:space="0" w:color="auto"/>
            </w:tcBorders>
          </w:tcPr>
          <w:p w14:paraId="585200AF" w14:textId="77777777" w:rsidR="00302849" w:rsidRPr="003C04F1" w:rsidRDefault="002C5716" w:rsidP="003D36B2">
            <w:pPr>
              <w:pStyle w:val="TableTextS5"/>
              <w:spacing w:before="30" w:after="30"/>
              <w:rPr>
                <w:rStyle w:val="Tablefreq"/>
              </w:rPr>
            </w:pPr>
            <w:r w:rsidRPr="003C04F1">
              <w:rPr>
                <w:rStyle w:val="Tablefreq"/>
              </w:rPr>
              <w:t>11.7-12.5</w:t>
            </w:r>
          </w:p>
          <w:p w14:paraId="5CF11642" w14:textId="77777777" w:rsidR="00302849" w:rsidRPr="003C04F1" w:rsidRDefault="002C5716" w:rsidP="003D36B2">
            <w:pPr>
              <w:pStyle w:val="TableTextS5"/>
              <w:spacing w:before="30" w:after="30"/>
              <w:rPr>
                <w:color w:val="000000"/>
              </w:rPr>
            </w:pPr>
            <w:r w:rsidRPr="003C04F1">
              <w:rPr>
                <w:color w:val="000000"/>
              </w:rPr>
              <w:t>FIXED</w:t>
            </w:r>
          </w:p>
          <w:p w14:paraId="27EFD644" w14:textId="77777777" w:rsidR="00302849" w:rsidRPr="003C04F1" w:rsidRDefault="002C5716" w:rsidP="003D36B2">
            <w:pPr>
              <w:pStyle w:val="TableTextS5"/>
              <w:spacing w:before="30" w:after="30"/>
              <w:rPr>
                <w:color w:val="000000"/>
              </w:rPr>
            </w:pPr>
            <w:r w:rsidRPr="003C04F1">
              <w:rPr>
                <w:color w:val="000000"/>
              </w:rPr>
              <w:t>MOBILE except aeronautical mobile</w:t>
            </w:r>
          </w:p>
          <w:p w14:paraId="36FBC4F2" w14:textId="77777777" w:rsidR="00302849" w:rsidRPr="003C04F1" w:rsidRDefault="002C5716" w:rsidP="003D36B2">
            <w:pPr>
              <w:pStyle w:val="TableTextS5"/>
              <w:spacing w:before="30" w:after="30"/>
              <w:rPr>
                <w:color w:val="000000"/>
              </w:rPr>
            </w:pPr>
            <w:r w:rsidRPr="003C04F1">
              <w:rPr>
                <w:color w:val="000000"/>
              </w:rPr>
              <w:t>BROADCASTING</w:t>
            </w:r>
          </w:p>
          <w:p w14:paraId="73BF545F" w14:textId="77777777" w:rsidR="00302849" w:rsidRPr="003C04F1" w:rsidRDefault="002C5716" w:rsidP="003D36B2">
            <w:pPr>
              <w:pStyle w:val="TableTextS5"/>
              <w:spacing w:before="30" w:after="30"/>
            </w:pPr>
            <w:r w:rsidRPr="003C04F1">
              <w:rPr>
                <w:color w:val="000000"/>
              </w:rPr>
              <w:t>BROADCASTING-SATELLITE</w:t>
            </w:r>
            <w:r w:rsidRPr="003C04F1">
              <w:rPr>
                <w:color w:val="000000"/>
              </w:rPr>
              <w:br/>
            </w:r>
            <w:r w:rsidRPr="003C04F1">
              <w:rPr>
                <w:rStyle w:val="Artref"/>
                <w:color w:val="000000"/>
              </w:rPr>
              <w:t>5.492</w:t>
            </w:r>
          </w:p>
        </w:tc>
        <w:tc>
          <w:tcPr>
            <w:tcW w:w="3106" w:type="dxa"/>
            <w:tcBorders>
              <w:top w:val="single" w:sz="6" w:space="0" w:color="auto"/>
              <w:left w:val="single" w:sz="6" w:space="0" w:color="auto"/>
              <w:bottom w:val="single" w:sz="4" w:space="0" w:color="auto"/>
              <w:right w:val="single" w:sz="6" w:space="0" w:color="auto"/>
            </w:tcBorders>
          </w:tcPr>
          <w:p w14:paraId="0E14C643" w14:textId="77777777" w:rsidR="00302849" w:rsidRPr="003C04F1" w:rsidRDefault="002C5716" w:rsidP="003D36B2">
            <w:pPr>
              <w:pStyle w:val="TableTextS5"/>
              <w:spacing w:before="30" w:after="30"/>
              <w:rPr>
                <w:rStyle w:val="Tablefreq"/>
              </w:rPr>
            </w:pPr>
            <w:r w:rsidRPr="003C04F1">
              <w:rPr>
                <w:rStyle w:val="Tablefreq"/>
              </w:rPr>
              <w:t>11.7-12.1</w:t>
            </w:r>
          </w:p>
          <w:p w14:paraId="4E06B4A8" w14:textId="77777777" w:rsidR="00302849" w:rsidRPr="003C04F1" w:rsidRDefault="002C5716" w:rsidP="003D36B2">
            <w:pPr>
              <w:pStyle w:val="TableTextS5"/>
              <w:spacing w:before="30" w:after="30"/>
              <w:rPr>
                <w:color w:val="000000"/>
              </w:rPr>
            </w:pPr>
            <w:r w:rsidRPr="003C04F1">
              <w:rPr>
                <w:color w:val="000000"/>
              </w:rPr>
              <w:t xml:space="preserve">FIXED  </w:t>
            </w:r>
            <w:r w:rsidRPr="003C04F1">
              <w:rPr>
                <w:rStyle w:val="Artref"/>
                <w:color w:val="000000"/>
              </w:rPr>
              <w:t>5.486</w:t>
            </w:r>
          </w:p>
          <w:p w14:paraId="724D7356"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 xml:space="preserve">5.484A  5.484B  5.488  </w:t>
            </w:r>
          </w:p>
          <w:p w14:paraId="204E9012" w14:textId="77777777" w:rsidR="00302849" w:rsidRPr="003C04F1" w:rsidRDefault="002C5716" w:rsidP="003D36B2">
            <w:pPr>
              <w:pStyle w:val="TableTextS5"/>
              <w:spacing w:before="30" w:after="30"/>
              <w:rPr>
                <w:color w:val="000000"/>
              </w:rPr>
            </w:pPr>
            <w:r w:rsidRPr="003C04F1">
              <w:rPr>
                <w:color w:val="000000"/>
              </w:rPr>
              <w:t>Mobile except aeronautical mobile</w:t>
            </w:r>
          </w:p>
          <w:p w14:paraId="00F9D6B0" w14:textId="77777777" w:rsidR="00302849" w:rsidRPr="003C04F1" w:rsidRDefault="002C5716" w:rsidP="003D36B2">
            <w:pPr>
              <w:pStyle w:val="TableTextS5"/>
              <w:spacing w:before="30" w:after="30"/>
            </w:pPr>
            <w:r w:rsidRPr="003C04F1">
              <w:rPr>
                <w:rStyle w:val="Artref"/>
                <w:color w:val="000000"/>
              </w:rPr>
              <w:t>5.485</w:t>
            </w:r>
          </w:p>
        </w:tc>
        <w:tc>
          <w:tcPr>
            <w:tcW w:w="3109" w:type="dxa"/>
            <w:gridSpan w:val="2"/>
            <w:vMerge w:val="restart"/>
            <w:tcBorders>
              <w:top w:val="single" w:sz="6" w:space="0" w:color="auto"/>
              <w:left w:val="single" w:sz="6" w:space="0" w:color="auto"/>
              <w:bottom w:val="nil"/>
              <w:right w:val="single" w:sz="6" w:space="0" w:color="auto"/>
            </w:tcBorders>
          </w:tcPr>
          <w:p w14:paraId="0BADD0BE" w14:textId="77777777" w:rsidR="00302849" w:rsidRPr="003C04F1" w:rsidRDefault="002C5716" w:rsidP="003D36B2">
            <w:pPr>
              <w:pStyle w:val="TableTextS5"/>
              <w:spacing w:before="30" w:after="30"/>
              <w:rPr>
                <w:rStyle w:val="Tablefreq"/>
              </w:rPr>
            </w:pPr>
            <w:r w:rsidRPr="003C04F1">
              <w:rPr>
                <w:rStyle w:val="Tablefreq"/>
              </w:rPr>
              <w:t>11.7-12.2</w:t>
            </w:r>
          </w:p>
          <w:p w14:paraId="262DC259" w14:textId="77777777" w:rsidR="00302849" w:rsidRPr="003C04F1" w:rsidRDefault="002C5716" w:rsidP="003D36B2">
            <w:pPr>
              <w:pStyle w:val="TableTextS5"/>
              <w:spacing w:before="30" w:after="30"/>
              <w:rPr>
                <w:color w:val="000000"/>
              </w:rPr>
            </w:pPr>
            <w:r w:rsidRPr="003C04F1">
              <w:rPr>
                <w:color w:val="000000"/>
              </w:rPr>
              <w:t>FIXED</w:t>
            </w:r>
          </w:p>
          <w:p w14:paraId="44858D96" w14:textId="77777777" w:rsidR="00302849" w:rsidRPr="003C04F1" w:rsidRDefault="002C5716" w:rsidP="003D36B2">
            <w:pPr>
              <w:pStyle w:val="TableTextS5"/>
              <w:spacing w:before="30" w:after="30"/>
              <w:rPr>
                <w:color w:val="000000"/>
              </w:rPr>
            </w:pPr>
            <w:r w:rsidRPr="003C04F1">
              <w:rPr>
                <w:color w:val="000000"/>
              </w:rPr>
              <w:t>MOBILE except aeronautical mobile</w:t>
            </w:r>
          </w:p>
          <w:p w14:paraId="52958CFE" w14:textId="77777777" w:rsidR="00302849" w:rsidRPr="003C04F1" w:rsidRDefault="002C5716" w:rsidP="003D36B2">
            <w:pPr>
              <w:pStyle w:val="TableTextS5"/>
              <w:spacing w:before="30" w:after="30"/>
              <w:rPr>
                <w:color w:val="000000"/>
              </w:rPr>
            </w:pPr>
            <w:r w:rsidRPr="003C04F1">
              <w:rPr>
                <w:color w:val="000000"/>
              </w:rPr>
              <w:t>BROADCASTING</w:t>
            </w:r>
          </w:p>
          <w:p w14:paraId="4E4ED82B" w14:textId="77777777" w:rsidR="00302849" w:rsidRPr="003C04F1" w:rsidRDefault="002C5716" w:rsidP="003D36B2">
            <w:pPr>
              <w:pStyle w:val="TableTextS5"/>
              <w:spacing w:before="30" w:after="30"/>
            </w:pPr>
            <w:r w:rsidRPr="003C04F1">
              <w:rPr>
                <w:color w:val="000000"/>
              </w:rPr>
              <w:t>BROADCASTING-SATELLITE</w:t>
            </w:r>
            <w:r w:rsidRPr="003C04F1">
              <w:rPr>
                <w:color w:val="000000"/>
              </w:rPr>
              <w:br/>
            </w:r>
            <w:r w:rsidRPr="003C04F1">
              <w:rPr>
                <w:rStyle w:val="Artref"/>
                <w:color w:val="000000"/>
              </w:rPr>
              <w:t>5.492</w:t>
            </w:r>
          </w:p>
        </w:tc>
      </w:tr>
      <w:tr w:rsidR="003D36B2" w:rsidRPr="003C04F1" w14:paraId="3A15D64D" w14:textId="77777777" w:rsidTr="003D36B2">
        <w:trPr>
          <w:cantSplit/>
          <w:jc w:val="center"/>
        </w:trPr>
        <w:tc>
          <w:tcPr>
            <w:tcW w:w="3084" w:type="dxa"/>
            <w:vMerge/>
            <w:tcBorders>
              <w:left w:val="single" w:sz="6" w:space="0" w:color="auto"/>
              <w:right w:val="single" w:sz="6" w:space="0" w:color="auto"/>
            </w:tcBorders>
          </w:tcPr>
          <w:p w14:paraId="2ADE324B" w14:textId="77777777" w:rsidR="00302849" w:rsidRPr="003C04F1" w:rsidRDefault="00302849" w:rsidP="003D36B2">
            <w:pPr>
              <w:pStyle w:val="TableTextS5"/>
              <w:spacing w:before="30" w:after="30"/>
            </w:pPr>
          </w:p>
        </w:tc>
        <w:tc>
          <w:tcPr>
            <w:tcW w:w="3106" w:type="dxa"/>
            <w:tcBorders>
              <w:top w:val="single" w:sz="4" w:space="0" w:color="auto"/>
              <w:left w:val="single" w:sz="6" w:space="0" w:color="auto"/>
              <w:right w:val="single" w:sz="6" w:space="0" w:color="auto"/>
            </w:tcBorders>
          </w:tcPr>
          <w:p w14:paraId="293C4309" w14:textId="77777777" w:rsidR="00302849" w:rsidRPr="003C04F1" w:rsidRDefault="002C5716" w:rsidP="003D36B2">
            <w:pPr>
              <w:pStyle w:val="TableTextS5"/>
              <w:spacing w:before="30" w:after="30"/>
              <w:rPr>
                <w:rStyle w:val="Tablefreq"/>
              </w:rPr>
            </w:pPr>
            <w:r w:rsidRPr="003C04F1">
              <w:rPr>
                <w:rStyle w:val="Tablefreq"/>
              </w:rPr>
              <w:t>12.1-12.2</w:t>
            </w:r>
          </w:p>
          <w:p w14:paraId="07E4774E" w14:textId="77777777" w:rsidR="00302849" w:rsidRPr="003C04F1" w:rsidRDefault="002C5716" w:rsidP="003D36B2">
            <w:pPr>
              <w:pStyle w:val="TableTextS5"/>
              <w:spacing w:before="30" w:after="30"/>
            </w:pPr>
            <w:r w:rsidRPr="003C04F1">
              <w:rPr>
                <w:color w:val="000000"/>
              </w:rPr>
              <w:t xml:space="preserve">FIXED-SATELLITE </w:t>
            </w:r>
            <w:r w:rsidRPr="003C04F1">
              <w:rPr>
                <w:color w:val="000000"/>
              </w:rPr>
              <w:br/>
              <w:t xml:space="preserve">(space-to-Earth)  </w:t>
            </w:r>
            <w:r w:rsidRPr="003C04F1">
              <w:rPr>
                <w:rStyle w:val="Artref"/>
                <w:color w:val="000000"/>
              </w:rPr>
              <w:t xml:space="preserve">5.484A  5.484B  5.488  </w:t>
            </w:r>
          </w:p>
        </w:tc>
        <w:tc>
          <w:tcPr>
            <w:tcW w:w="3109" w:type="dxa"/>
            <w:gridSpan w:val="2"/>
            <w:vMerge/>
            <w:tcBorders>
              <w:left w:val="single" w:sz="6" w:space="0" w:color="auto"/>
              <w:right w:val="single" w:sz="6" w:space="0" w:color="auto"/>
            </w:tcBorders>
          </w:tcPr>
          <w:p w14:paraId="62C1A64D" w14:textId="77777777" w:rsidR="00302849" w:rsidRPr="003C04F1" w:rsidRDefault="00302849" w:rsidP="003D36B2">
            <w:pPr>
              <w:pStyle w:val="TableTextS5"/>
              <w:spacing w:before="30" w:after="30"/>
            </w:pPr>
          </w:p>
        </w:tc>
      </w:tr>
      <w:tr w:rsidR="003D36B2" w:rsidRPr="003C04F1" w14:paraId="048EDE4A" w14:textId="77777777" w:rsidTr="003D36B2">
        <w:tblPrEx>
          <w:tblLook w:val="04A0" w:firstRow="1" w:lastRow="0" w:firstColumn="1" w:lastColumn="0" w:noHBand="0" w:noVBand="1"/>
        </w:tblPrEx>
        <w:trPr>
          <w:cantSplit/>
          <w:jc w:val="center"/>
        </w:trPr>
        <w:tc>
          <w:tcPr>
            <w:tcW w:w="3084" w:type="dxa"/>
            <w:vMerge/>
            <w:tcBorders>
              <w:left w:val="single" w:sz="6" w:space="0" w:color="auto"/>
              <w:right w:val="single" w:sz="6" w:space="0" w:color="auto"/>
            </w:tcBorders>
          </w:tcPr>
          <w:p w14:paraId="72CB2B40" w14:textId="77777777" w:rsidR="00302849" w:rsidRPr="003C04F1" w:rsidRDefault="00302849" w:rsidP="003D36B2">
            <w:pPr>
              <w:pStyle w:val="TableTextS5"/>
              <w:spacing w:before="30" w:after="30"/>
              <w:rPr>
                <w:color w:val="000000"/>
              </w:rPr>
            </w:pPr>
          </w:p>
        </w:tc>
        <w:tc>
          <w:tcPr>
            <w:tcW w:w="3106" w:type="dxa"/>
            <w:tcBorders>
              <w:top w:val="nil"/>
              <w:left w:val="nil"/>
              <w:bottom w:val="single" w:sz="4" w:space="0" w:color="auto"/>
              <w:right w:val="single" w:sz="6" w:space="0" w:color="auto"/>
            </w:tcBorders>
            <w:hideMark/>
          </w:tcPr>
          <w:p w14:paraId="774729F0" w14:textId="77777777" w:rsidR="00302849" w:rsidRPr="003C04F1" w:rsidRDefault="002C5716" w:rsidP="003D36B2">
            <w:pPr>
              <w:pStyle w:val="TableTextS5"/>
              <w:spacing w:before="30" w:after="30"/>
              <w:rPr>
                <w:color w:val="000000"/>
              </w:rPr>
            </w:pPr>
            <w:r w:rsidRPr="003C04F1">
              <w:rPr>
                <w:rStyle w:val="Artref"/>
                <w:color w:val="000000"/>
              </w:rPr>
              <w:t>5.485</w:t>
            </w:r>
            <w:r w:rsidRPr="003C04F1">
              <w:rPr>
                <w:color w:val="000000"/>
              </w:rPr>
              <w:t xml:space="preserve">  </w:t>
            </w:r>
            <w:r w:rsidRPr="003C04F1">
              <w:rPr>
                <w:rStyle w:val="Artref"/>
                <w:color w:val="000000"/>
              </w:rPr>
              <w:t>5.489</w:t>
            </w:r>
          </w:p>
        </w:tc>
        <w:tc>
          <w:tcPr>
            <w:tcW w:w="3109" w:type="dxa"/>
            <w:gridSpan w:val="2"/>
            <w:tcBorders>
              <w:top w:val="nil"/>
              <w:left w:val="nil"/>
              <w:bottom w:val="single" w:sz="4" w:space="0" w:color="auto"/>
              <w:right w:val="single" w:sz="4" w:space="0" w:color="auto"/>
            </w:tcBorders>
            <w:hideMark/>
          </w:tcPr>
          <w:p w14:paraId="0020C76A" w14:textId="77777777" w:rsidR="00302849" w:rsidRPr="003C04F1" w:rsidRDefault="002C5716" w:rsidP="003D36B2">
            <w:pPr>
              <w:pStyle w:val="TableTextS5"/>
              <w:spacing w:before="30" w:after="30"/>
              <w:rPr>
                <w:color w:val="000000"/>
              </w:rPr>
            </w:pPr>
            <w:r w:rsidRPr="003C04F1">
              <w:rPr>
                <w:rStyle w:val="Artref"/>
                <w:color w:val="000000"/>
              </w:rPr>
              <w:t>5.487</w:t>
            </w:r>
            <w:r w:rsidRPr="003C04F1">
              <w:rPr>
                <w:color w:val="000000"/>
              </w:rPr>
              <w:t xml:space="preserve">  </w:t>
            </w:r>
            <w:r w:rsidRPr="003C04F1">
              <w:rPr>
                <w:rStyle w:val="Artref"/>
                <w:color w:val="000000"/>
              </w:rPr>
              <w:t>5.487A</w:t>
            </w:r>
          </w:p>
        </w:tc>
      </w:tr>
      <w:tr w:rsidR="003D36B2" w:rsidRPr="003C04F1" w14:paraId="0D9285E5" w14:textId="77777777" w:rsidTr="003D36B2">
        <w:tblPrEx>
          <w:tblLook w:val="04A0" w:firstRow="1" w:lastRow="0" w:firstColumn="1" w:lastColumn="0" w:noHBand="0" w:noVBand="1"/>
        </w:tblPrEx>
        <w:trPr>
          <w:cantSplit/>
          <w:jc w:val="center"/>
        </w:trPr>
        <w:tc>
          <w:tcPr>
            <w:tcW w:w="3084" w:type="dxa"/>
            <w:vMerge/>
            <w:tcBorders>
              <w:left w:val="single" w:sz="6" w:space="0" w:color="auto"/>
              <w:bottom w:val="nil"/>
              <w:right w:val="single" w:sz="6" w:space="0" w:color="auto"/>
            </w:tcBorders>
          </w:tcPr>
          <w:p w14:paraId="77F279DF" w14:textId="77777777" w:rsidR="00302849" w:rsidRPr="003C04F1" w:rsidRDefault="00302849" w:rsidP="003D36B2">
            <w:pPr>
              <w:pStyle w:val="TableTextS5"/>
              <w:spacing w:before="30" w:after="30"/>
              <w:rPr>
                <w:color w:val="000000"/>
              </w:rPr>
            </w:pPr>
          </w:p>
        </w:tc>
        <w:tc>
          <w:tcPr>
            <w:tcW w:w="3106" w:type="dxa"/>
            <w:vMerge w:val="restart"/>
            <w:tcBorders>
              <w:top w:val="single" w:sz="4" w:space="0" w:color="auto"/>
              <w:left w:val="nil"/>
              <w:right w:val="single" w:sz="6" w:space="0" w:color="auto"/>
            </w:tcBorders>
            <w:hideMark/>
          </w:tcPr>
          <w:p w14:paraId="2C3A690B" w14:textId="77777777" w:rsidR="00302849" w:rsidRPr="003C04F1" w:rsidRDefault="002C5716" w:rsidP="003D36B2">
            <w:pPr>
              <w:pStyle w:val="TableTextS5"/>
              <w:spacing w:before="30" w:after="30"/>
              <w:rPr>
                <w:rStyle w:val="Tablefreq"/>
              </w:rPr>
            </w:pPr>
            <w:r w:rsidRPr="003C04F1">
              <w:rPr>
                <w:rStyle w:val="Tablefreq"/>
              </w:rPr>
              <w:t>12.2-12.7</w:t>
            </w:r>
          </w:p>
          <w:p w14:paraId="57DC9673" w14:textId="77777777" w:rsidR="00302849" w:rsidRPr="003C04F1" w:rsidRDefault="002C5716" w:rsidP="003D36B2">
            <w:pPr>
              <w:pStyle w:val="TableTextS5"/>
              <w:spacing w:before="30" w:after="30"/>
              <w:rPr>
                <w:color w:val="000000"/>
              </w:rPr>
            </w:pPr>
            <w:r w:rsidRPr="003C04F1">
              <w:rPr>
                <w:color w:val="000000"/>
              </w:rPr>
              <w:t>FIXED</w:t>
            </w:r>
          </w:p>
          <w:p w14:paraId="4484903F" w14:textId="77777777" w:rsidR="00302849" w:rsidRPr="003C04F1" w:rsidRDefault="002C5716" w:rsidP="003D36B2">
            <w:pPr>
              <w:pStyle w:val="TableTextS5"/>
              <w:spacing w:before="30" w:after="30"/>
              <w:rPr>
                <w:color w:val="000000"/>
              </w:rPr>
            </w:pPr>
            <w:r w:rsidRPr="003C04F1">
              <w:rPr>
                <w:color w:val="000000"/>
              </w:rPr>
              <w:t>MOBILE except aeronautical</w:t>
            </w:r>
            <w:r w:rsidRPr="003C04F1">
              <w:rPr>
                <w:color w:val="000000"/>
              </w:rPr>
              <w:br/>
              <w:t>mobile</w:t>
            </w:r>
          </w:p>
          <w:p w14:paraId="2C9E8BE4" w14:textId="77777777" w:rsidR="00302849" w:rsidRPr="003C04F1" w:rsidRDefault="002C5716" w:rsidP="003D36B2">
            <w:pPr>
              <w:pStyle w:val="TableTextS5"/>
              <w:spacing w:before="30" w:after="30"/>
              <w:rPr>
                <w:color w:val="000000"/>
              </w:rPr>
            </w:pPr>
            <w:r w:rsidRPr="003C04F1">
              <w:rPr>
                <w:color w:val="000000"/>
              </w:rPr>
              <w:t>BROADCASTING</w:t>
            </w:r>
          </w:p>
          <w:p w14:paraId="59697CD9" w14:textId="77777777" w:rsidR="00302849" w:rsidRPr="003C04F1" w:rsidRDefault="002C5716" w:rsidP="003D36B2">
            <w:pPr>
              <w:pStyle w:val="TableTextS5"/>
              <w:spacing w:before="30" w:after="30"/>
              <w:ind w:left="160" w:hanging="160"/>
              <w:rPr>
                <w:color w:val="000000"/>
              </w:rPr>
            </w:pPr>
            <w:r w:rsidRPr="003C04F1">
              <w:rPr>
                <w:color w:val="000000"/>
              </w:rPr>
              <w:t>BROADCASTING-SATELLITE</w:t>
            </w:r>
            <w:r w:rsidRPr="003C04F1">
              <w:rPr>
                <w:color w:val="000000"/>
              </w:rPr>
              <w:br/>
            </w:r>
            <w:r w:rsidRPr="003C04F1">
              <w:rPr>
                <w:rStyle w:val="Artref"/>
              </w:rPr>
              <w:t>5.492</w:t>
            </w:r>
          </w:p>
        </w:tc>
        <w:tc>
          <w:tcPr>
            <w:tcW w:w="3109" w:type="dxa"/>
            <w:gridSpan w:val="2"/>
            <w:tcBorders>
              <w:top w:val="single" w:sz="4" w:space="0" w:color="auto"/>
              <w:left w:val="nil"/>
              <w:bottom w:val="nil"/>
              <w:right w:val="single" w:sz="4" w:space="0" w:color="auto"/>
            </w:tcBorders>
            <w:hideMark/>
          </w:tcPr>
          <w:p w14:paraId="3EE77490" w14:textId="77777777" w:rsidR="00302849" w:rsidRPr="003C04F1" w:rsidRDefault="002C5716" w:rsidP="003D36B2">
            <w:pPr>
              <w:pStyle w:val="TableTextS5"/>
              <w:spacing w:before="30" w:after="30"/>
              <w:rPr>
                <w:rStyle w:val="Tablefreq"/>
              </w:rPr>
            </w:pPr>
            <w:r w:rsidRPr="003C04F1">
              <w:rPr>
                <w:rStyle w:val="Tablefreq"/>
              </w:rPr>
              <w:t>12.2-12.5</w:t>
            </w:r>
          </w:p>
          <w:p w14:paraId="506F8916" w14:textId="77777777" w:rsidR="00302849" w:rsidRPr="003C04F1" w:rsidRDefault="002C5716" w:rsidP="003D36B2">
            <w:pPr>
              <w:pStyle w:val="TableTextS5"/>
              <w:spacing w:before="30" w:after="30"/>
              <w:rPr>
                <w:color w:val="000000"/>
              </w:rPr>
            </w:pPr>
            <w:r w:rsidRPr="003C04F1">
              <w:rPr>
                <w:color w:val="000000"/>
              </w:rPr>
              <w:t>FIXED</w:t>
            </w:r>
          </w:p>
          <w:p w14:paraId="61EAE37D"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 xml:space="preserve"> 5.484B</w:t>
            </w:r>
          </w:p>
          <w:p w14:paraId="0B260BBA" w14:textId="77777777" w:rsidR="00302849" w:rsidRPr="003C04F1" w:rsidRDefault="002C5716" w:rsidP="003D36B2">
            <w:pPr>
              <w:pStyle w:val="TableTextS5"/>
              <w:spacing w:before="30" w:after="30"/>
              <w:rPr>
                <w:color w:val="000000"/>
              </w:rPr>
            </w:pPr>
            <w:r w:rsidRPr="003C04F1">
              <w:rPr>
                <w:color w:val="000000"/>
              </w:rPr>
              <w:t>MOBILE except aeronautical</w:t>
            </w:r>
            <w:r w:rsidRPr="003C04F1">
              <w:rPr>
                <w:color w:val="000000"/>
              </w:rPr>
              <w:br/>
              <w:t>mobile</w:t>
            </w:r>
          </w:p>
          <w:p w14:paraId="4D9CA5D4" w14:textId="77777777" w:rsidR="00302849" w:rsidRPr="003C04F1" w:rsidRDefault="002C5716" w:rsidP="003D36B2">
            <w:pPr>
              <w:pStyle w:val="TableTextS5"/>
              <w:spacing w:before="30" w:after="30"/>
              <w:rPr>
                <w:color w:val="000000"/>
              </w:rPr>
            </w:pPr>
            <w:r w:rsidRPr="003C04F1">
              <w:rPr>
                <w:color w:val="000000"/>
              </w:rPr>
              <w:t>BROADCASTING</w:t>
            </w:r>
          </w:p>
        </w:tc>
      </w:tr>
      <w:tr w:rsidR="003D36B2" w:rsidRPr="003C04F1" w14:paraId="2C2CF96B" w14:textId="77777777" w:rsidTr="003D36B2">
        <w:tblPrEx>
          <w:tblLook w:val="04A0" w:firstRow="1" w:lastRow="0" w:firstColumn="1" w:lastColumn="0" w:noHBand="0" w:noVBand="1"/>
        </w:tblPrEx>
        <w:trPr>
          <w:cantSplit/>
          <w:jc w:val="center"/>
        </w:trPr>
        <w:tc>
          <w:tcPr>
            <w:tcW w:w="3084" w:type="dxa"/>
            <w:tcBorders>
              <w:top w:val="nil"/>
              <w:left w:val="single" w:sz="4" w:space="0" w:color="auto"/>
              <w:bottom w:val="single" w:sz="6" w:space="0" w:color="auto"/>
              <w:right w:val="single" w:sz="6" w:space="0" w:color="auto"/>
            </w:tcBorders>
            <w:hideMark/>
          </w:tcPr>
          <w:p w14:paraId="4927476E" w14:textId="77777777" w:rsidR="00302849" w:rsidRPr="003C04F1" w:rsidRDefault="002C5716" w:rsidP="003D36B2">
            <w:pPr>
              <w:pStyle w:val="TableTextS5"/>
              <w:spacing w:before="30" w:after="30"/>
              <w:rPr>
                <w:color w:val="000000"/>
              </w:rPr>
            </w:pPr>
            <w:r w:rsidRPr="003C04F1">
              <w:rPr>
                <w:rStyle w:val="Artref"/>
                <w:color w:val="000000"/>
              </w:rPr>
              <w:t>5.487</w:t>
            </w:r>
            <w:r w:rsidRPr="003C04F1">
              <w:rPr>
                <w:color w:val="000000"/>
              </w:rPr>
              <w:t xml:space="preserve">  </w:t>
            </w:r>
            <w:r w:rsidRPr="003C04F1">
              <w:rPr>
                <w:rStyle w:val="Artref"/>
                <w:color w:val="000000"/>
              </w:rPr>
              <w:t>5.487A</w:t>
            </w:r>
          </w:p>
        </w:tc>
        <w:tc>
          <w:tcPr>
            <w:tcW w:w="3106" w:type="dxa"/>
            <w:vMerge/>
            <w:tcBorders>
              <w:left w:val="nil"/>
              <w:bottom w:val="nil"/>
              <w:right w:val="single" w:sz="6" w:space="0" w:color="auto"/>
            </w:tcBorders>
          </w:tcPr>
          <w:p w14:paraId="02EC2B5E" w14:textId="77777777" w:rsidR="00302849" w:rsidRPr="003C04F1" w:rsidRDefault="00302849" w:rsidP="003D36B2">
            <w:pPr>
              <w:pStyle w:val="TableTextS5"/>
              <w:spacing w:before="30" w:after="30"/>
              <w:rPr>
                <w:rStyle w:val="Artref"/>
                <w:color w:val="000000"/>
              </w:rPr>
            </w:pPr>
          </w:p>
        </w:tc>
        <w:tc>
          <w:tcPr>
            <w:tcW w:w="3109" w:type="dxa"/>
            <w:gridSpan w:val="2"/>
            <w:tcBorders>
              <w:top w:val="nil"/>
              <w:left w:val="nil"/>
              <w:bottom w:val="single" w:sz="4" w:space="0" w:color="auto"/>
              <w:right w:val="single" w:sz="4" w:space="0" w:color="auto"/>
            </w:tcBorders>
            <w:hideMark/>
          </w:tcPr>
          <w:p w14:paraId="394877E9" w14:textId="77777777" w:rsidR="00302849" w:rsidRPr="003C04F1" w:rsidRDefault="002C5716" w:rsidP="003D36B2">
            <w:pPr>
              <w:pStyle w:val="TableTextS5"/>
              <w:spacing w:before="30" w:after="30"/>
              <w:rPr>
                <w:rStyle w:val="Artref"/>
                <w:color w:val="000000"/>
              </w:rPr>
            </w:pPr>
            <w:r w:rsidRPr="003C04F1">
              <w:rPr>
                <w:rStyle w:val="Artref"/>
                <w:color w:val="000000"/>
              </w:rPr>
              <w:t>5.487  5.484A</w:t>
            </w:r>
          </w:p>
        </w:tc>
      </w:tr>
      <w:tr w:rsidR="003D36B2" w:rsidRPr="003C04F1" w14:paraId="6FE97506" w14:textId="77777777" w:rsidTr="003D36B2">
        <w:tblPrEx>
          <w:tblLook w:val="04A0" w:firstRow="1" w:lastRow="0" w:firstColumn="1" w:lastColumn="0" w:noHBand="0" w:noVBand="1"/>
        </w:tblPrEx>
        <w:trPr>
          <w:cantSplit/>
          <w:jc w:val="center"/>
        </w:trPr>
        <w:tc>
          <w:tcPr>
            <w:tcW w:w="3084" w:type="dxa"/>
            <w:vMerge w:val="restart"/>
            <w:tcBorders>
              <w:top w:val="single" w:sz="6" w:space="0" w:color="auto"/>
              <w:left w:val="single" w:sz="4" w:space="0" w:color="auto"/>
              <w:right w:val="single" w:sz="6" w:space="0" w:color="auto"/>
            </w:tcBorders>
            <w:hideMark/>
          </w:tcPr>
          <w:p w14:paraId="54694B32" w14:textId="77777777" w:rsidR="00302849" w:rsidRPr="003C04F1" w:rsidRDefault="002C5716" w:rsidP="003D36B2">
            <w:pPr>
              <w:pStyle w:val="TableTextS5"/>
              <w:spacing w:before="30" w:after="30"/>
              <w:rPr>
                <w:rStyle w:val="Tablefreq"/>
              </w:rPr>
            </w:pPr>
            <w:r w:rsidRPr="003C04F1">
              <w:rPr>
                <w:rStyle w:val="Tablefreq"/>
              </w:rPr>
              <w:t>12.5-12.75</w:t>
            </w:r>
          </w:p>
          <w:p w14:paraId="6676A862"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5.484A  5.484B</w:t>
            </w:r>
            <w:r w:rsidRPr="003C04F1">
              <w:rPr>
                <w:color w:val="000000"/>
              </w:rPr>
              <w:br/>
              <w:t>(Earth-to-space)</w:t>
            </w:r>
          </w:p>
          <w:p w14:paraId="7126B507" w14:textId="77777777" w:rsidR="00302849" w:rsidRPr="003C04F1" w:rsidRDefault="002C5716" w:rsidP="003D36B2">
            <w:pPr>
              <w:pStyle w:val="TableTextS5"/>
              <w:spacing w:before="30" w:after="30"/>
              <w:rPr>
                <w:color w:val="000000"/>
              </w:rPr>
            </w:pPr>
            <w:r w:rsidRPr="003C04F1">
              <w:rPr>
                <w:color w:val="000000"/>
              </w:rPr>
              <w:br/>
            </w:r>
          </w:p>
          <w:p w14:paraId="74FBD04A" w14:textId="77777777" w:rsidR="00302849" w:rsidRPr="003C04F1" w:rsidRDefault="00302849" w:rsidP="003D36B2">
            <w:pPr>
              <w:pStyle w:val="TableTextS5"/>
              <w:spacing w:before="30" w:after="30"/>
              <w:rPr>
                <w:color w:val="000000"/>
              </w:rPr>
            </w:pPr>
          </w:p>
          <w:p w14:paraId="7B72A5BC" w14:textId="77777777" w:rsidR="00302849" w:rsidRPr="003C04F1" w:rsidRDefault="002C5716" w:rsidP="003D36B2">
            <w:pPr>
              <w:pStyle w:val="TableTextS5"/>
              <w:spacing w:before="30" w:after="30"/>
              <w:rPr>
                <w:rStyle w:val="Tablefreq"/>
              </w:rPr>
            </w:pPr>
            <w:r w:rsidRPr="003C04F1">
              <w:rPr>
                <w:rStyle w:val="Artref"/>
                <w:color w:val="000000"/>
              </w:rPr>
              <w:t>5.494</w:t>
            </w:r>
            <w:r w:rsidRPr="003C04F1">
              <w:rPr>
                <w:color w:val="000000"/>
              </w:rPr>
              <w:t xml:space="preserve">  </w:t>
            </w:r>
            <w:r w:rsidRPr="003C04F1">
              <w:rPr>
                <w:rStyle w:val="Artref"/>
                <w:color w:val="000000"/>
              </w:rPr>
              <w:t>5.495</w:t>
            </w:r>
            <w:r w:rsidRPr="003C04F1">
              <w:rPr>
                <w:color w:val="000000"/>
              </w:rPr>
              <w:t xml:space="preserve">  </w:t>
            </w:r>
            <w:r w:rsidRPr="003C04F1">
              <w:rPr>
                <w:rStyle w:val="Artref"/>
                <w:color w:val="000000"/>
              </w:rPr>
              <w:t>5.496</w:t>
            </w:r>
          </w:p>
        </w:tc>
        <w:tc>
          <w:tcPr>
            <w:tcW w:w="3106" w:type="dxa"/>
            <w:tcBorders>
              <w:top w:val="nil"/>
              <w:left w:val="nil"/>
              <w:bottom w:val="single" w:sz="4" w:space="0" w:color="auto"/>
              <w:right w:val="single" w:sz="6" w:space="0" w:color="auto"/>
            </w:tcBorders>
            <w:hideMark/>
          </w:tcPr>
          <w:p w14:paraId="784D0B10" w14:textId="77777777" w:rsidR="00302849" w:rsidRPr="003C04F1" w:rsidRDefault="002C5716" w:rsidP="003D36B2">
            <w:pPr>
              <w:pStyle w:val="TableTextS5"/>
              <w:spacing w:before="30" w:after="30"/>
              <w:rPr>
                <w:color w:val="000000"/>
              </w:rPr>
            </w:pPr>
            <w:r w:rsidRPr="003C04F1">
              <w:rPr>
                <w:rStyle w:val="Artref"/>
                <w:color w:val="000000"/>
              </w:rPr>
              <w:t>5.487A</w:t>
            </w:r>
            <w:r w:rsidRPr="003C04F1">
              <w:rPr>
                <w:color w:val="000000"/>
              </w:rPr>
              <w:t xml:space="preserve">  </w:t>
            </w:r>
            <w:r w:rsidRPr="003C04F1">
              <w:rPr>
                <w:rStyle w:val="Artref"/>
                <w:color w:val="000000"/>
              </w:rPr>
              <w:t>5.488</w:t>
            </w:r>
            <w:r w:rsidRPr="003C04F1">
              <w:rPr>
                <w:color w:val="000000"/>
              </w:rPr>
              <w:t xml:space="preserve">  </w:t>
            </w:r>
            <w:r w:rsidRPr="003C04F1">
              <w:rPr>
                <w:rStyle w:val="Artref"/>
                <w:color w:val="000000"/>
              </w:rPr>
              <w:t>5.490</w:t>
            </w:r>
            <w:r w:rsidRPr="003C04F1">
              <w:rPr>
                <w:color w:val="000000"/>
              </w:rPr>
              <w:t xml:space="preserve">  </w:t>
            </w:r>
          </w:p>
        </w:tc>
        <w:tc>
          <w:tcPr>
            <w:tcW w:w="3109" w:type="dxa"/>
            <w:gridSpan w:val="2"/>
            <w:vMerge w:val="restart"/>
            <w:tcBorders>
              <w:top w:val="single" w:sz="4" w:space="0" w:color="auto"/>
              <w:left w:val="nil"/>
              <w:right w:val="single" w:sz="4" w:space="0" w:color="auto"/>
            </w:tcBorders>
            <w:hideMark/>
          </w:tcPr>
          <w:p w14:paraId="3EAE6910" w14:textId="77777777" w:rsidR="00302849" w:rsidRPr="003C04F1" w:rsidRDefault="002C5716" w:rsidP="003D36B2">
            <w:pPr>
              <w:pStyle w:val="TableTextS5"/>
              <w:spacing w:before="30" w:after="30"/>
              <w:rPr>
                <w:rStyle w:val="Tablefreq"/>
              </w:rPr>
            </w:pPr>
            <w:r w:rsidRPr="003C04F1">
              <w:rPr>
                <w:rStyle w:val="Tablefreq"/>
              </w:rPr>
              <w:t>12.5-12.75</w:t>
            </w:r>
          </w:p>
          <w:p w14:paraId="44015537" w14:textId="77777777" w:rsidR="00302849" w:rsidRPr="003C04F1" w:rsidRDefault="002C5716" w:rsidP="003D36B2">
            <w:pPr>
              <w:pStyle w:val="TableTextS5"/>
              <w:spacing w:before="30" w:after="30"/>
              <w:rPr>
                <w:color w:val="000000"/>
              </w:rPr>
            </w:pPr>
            <w:r w:rsidRPr="003C04F1">
              <w:rPr>
                <w:color w:val="000000"/>
              </w:rPr>
              <w:t>FIXED</w:t>
            </w:r>
          </w:p>
          <w:p w14:paraId="022F06FC"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5.484A  5.484B</w:t>
            </w:r>
          </w:p>
          <w:p w14:paraId="612BA984" w14:textId="77777777" w:rsidR="00302849" w:rsidRPr="003C04F1" w:rsidRDefault="002C5716" w:rsidP="003D36B2">
            <w:pPr>
              <w:pStyle w:val="TableTextS5"/>
              <w:spacing w:before="30" w:after="30"/>
              <w:rPr>
                <w:color w:val="000000"/>
              </w:rPr>
            </w:pPr>
            <w:r w:rsidRPr="003C04F1">
              <w:rPr>
                <w:color w:val="000000"/>
              </w:rPr>
              <w:t>MOBILE except aeronautical</w:t>
            </w:r>
            <w:r w:rsidRPr="003C04F1">
              <w:rPr>
                <w:color w:val="000000"/>
              </w:rPr>
              <w:br/>
              <w:t>mobile</w:t>
            </w:r>
          </w:p>
          <w:p w14:paraId="63132118" w14:textId="77777777" w:rsidR="00302849" w:rsidRPr="003C04F1" w:rsidRDefault="002C5716" w:rsidP="003D36B2">
            <w:pPr>
              <w:pStyle w:val="TableTextS5"/>
              <w:spacing w:before="30" w:after="30"/>
              <w:rPr>
                <w:rStyle w:val="Tablefreq"/>
              </w:rPr>
            </w:pPr>
            <w:r w:rsidRPr="003C04F1">
              <w:rPr>
                <w:color w:val="000000"/>
              </w:rPr>
              <w:t>BROADCASTING-</w:t>
            </w:r>
            <w:r w:rsidRPr="003C04F1">
              <w:rPr>
                <w:color w:val="000000"/>
              </w:rPr>
              <w:br/>
              <w:t xml:space="preserve">SATELLITE  </w:t>
            </w:r>
            <w:r w:rsidRPr="003C04F1">
              <w:rPr>
                <w:rStyle w:val="Artref"/>
                <w:color w:val="000000"/>
              </w:rPr>
              <w:t>5.493</w:t>
            </w:r>
          </w:p>
        </w:tc>
      </w:tr>
      <w:tr w:rsidR="003D36B2" w:rsidRPr="003C04F1" w14:paraId="5E287152" w14:textId="77777777" w:rsidTr="003D36B2">
        <w:tblPrEx>
          <w:tblLook w:val="04A0" w:firstRow="1" w:lastRow="0" w:firstColumn="1" w:lastColumn="0" w:noHBand="0" w:noVBand="1"/>
        </w:tblPrEx>
        <w:trPr>
          <w:cantSplit/>
          <w:jc w:val="center"/>
        </w:trPr>
        <w:tc>
          <w:tcPr>
            <w:tcW w:w="3084" w:type="dxa"/>
            <w:vMerge/>
            <w:tcBorders>
              <w:left w:val="single" w:sz="4" w:space="0" w:color="auto"/>
              <w:bottom w:val="single" w:sz="4" w:space="0" w:color="auto"/>
              <w:right w:val="single" w:sz="6" w:space="0" w:color="auto"/>
            </w:tcBorders>
          </w:tcPr>
          <w:p w14:paraId="6A3B692E" w14:textId="77777777" w:rsidR="00302849" w:rsidRPr="003C04F1" w:rsidRDefault="00302849" w:rsidP="003D36B2">
            <w:pPr>
              <w:pStyle w:val="TableTextS5"/>
              <w:spacing w:before="30" w:after="30"/>
              <w:rPr>
                <w:color w:val="000000"/>
              </w:rPr>
            </w:pPr>
          </w:p>
        </w:tc>
        <w:tc>
          <w:tcPr>
            <w:tcW w:w="3106" w:type="dxa"/>
            <w:tcBorders>
              <w:top w:val="single" w:sz="6" w:space="0" w:color="auto"/>
              <w:left w:val="single" w:sz="6" w:space="0" w:color="auto"/>
              <w:bottom w:val="single" w:sz="4" w:space="0" w:color="auto"/>
              <w:right w:val="nil"/>
            </w:tcBorders>
            <w:hideMark/>
          </w:tcPr>
          <w:p w14:paraId="043EE940" w14:textId="77777777" w:rsidR="00302849" w:rsidRPr="003C04F1" w:rsidRDefault="002C5716" w:rsidP="003D36B2">
            <w:pPr>
              <w:pStyle w:val="TableTextS5"/>
              <w:spacing w:before="30" w:after="30"/>
              <w:rPr>
                <w:rStyle w:val="Tablefreq"/>
                <w:color w:val="000000"/>
              </w:rPr>
            </w:pPr>
            <w:r w:rsidRPr="003C04F1">
              <w:rPr>
                <w:rStyle w:val="Tablefreq"/>
                <w:color w:val="000000"/>
              </w:rPr>
              <w:t>12.7-12.75</w:t>
            </w:r>
          </w:p>
          <w:p w14:paraId="7C86E010" w14:textId="77777777" w:rsidR="00302849" w:rsidRPr="003C04F1" w:rsidRDefault="002C5716" w:rsidP="003D36B2">
            <w:pPr>
              <w:pStyle w:val="TableTextS5"/>
              <w:spacing w:before="30" w:after="30"/>
            </w:pPr>
            <w:r w:rsidRPr="003C04F1">
              <w:rPr>
                <w:color w:val="000000"/>
              </w:rPr>
              <w:t>FIXED</w:t>
            </w:r>
          </w:p>
          <w:p w14:paraId="5D4EBF45"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(Earth-to-space) </w:t>
            </w:r>
          </w:p>
          <w:p w14:paraId="310CA4D7" w14:textId="77777777" w:rsidR="00302849" w:rsidRPr="003C04F1" w:rsidRDefault="002C5716" w:rsidP="003D36B2">
            <w:pPr>
              <w:pStyle w:val="TableTextS5"/>
              <w:spacing w:before="30" w:after="30"/>
              <w:rPr>
                <w:color w:val="000000"/>
              </w:rPr>
            </w:pPr>
            <w:r w:rsidRPr="003C04F1">
              <w:rPr>
                <w:color w:val="000000"/>
              </w:rPr>
              <w:t>MOBILE except aeronautical</w:t>
            </w:r>
            <w:r w:rsidRPr="003C04F1">
              <w:rPr>
                <w:color w:val="000000"/>
              </w:rPr>
              <w:br/>
              <w:t>mobile</w:t>
            </w:r>
          </w:p>
        </w:tc>
        <w:tc>
          <w:tcPr>
            <w:tcW w:w="3109" w:type="dxa"/>
            <w:gridSpan w:val="2"/>
            <w:vMerge/>
            <w:tcBorders>
              <w:left w:val="single" w:sz="6" w:space="0" w:color="auto"/>
              <w:bottom w:val="single" w:sz="4" w:space="0" w:color="auto"/>
              <w:right w:val="single" w:sz="4" w:space="0" w:color="auto"/>
            </w:tcBorders>
            <w:hideMark/>
          </w:tcPr>
          <w:p w14:paraId="4D1C9FBA" w14:textId="77777777" w:rsidR="00302849" w:rsidRPr="003C04F1" w:rsidRDefault="00302849" w:rsidP="003D36B2">
            <w:pPr>
              <w:pStyle w:val="TableTextS5"/>
              <w:spacing w:before="30" w:after="30"/>
              <w:rPr>
                <w:color w:val="000000"/>
              </w:rPr>
            </w:pPr>
          </w:p>
        </w:tc>
      </w:tr>
    </w:tbl>
    <w:p w14:paraId="3BB406A5" w14:textId="7EA7B2EA" w:rsidR="00A74726" w:rsidRDefault="00A74726">
      <w:pPr>
        <w:pStyle w:val="Reasons"/>
      </w:pPr>
    </w:p>
    <w:p w14:paraId="046FCCF3" w14:textId="3172BF17" w:rsidR="00A74726" w:rsidRDefault="002C5716">
      <w:pPr>
        <w:pStyle w:val="Proposal"/>
      </w:pPr>
      <w:r>
        <w:rPr>
          <w:u w:val="single"/>
        </w:rPr>
        <w:t>NOC</w:t>
      </w:r>
      <w:r>
        <w:tab/>
        <w:t>EUR/</w:t>
      </w:r>
      <w:r w:rsidR="009A2280">
        <w:t>XXXX</w:t>
      </w:r>
      <w:r>
        <w:t>A17/2</w:t>
      </w:r>
    </w:p>
    <w:p w14:paraId="5016340F" w14:textId="77777777" w:rsidR="00302849" w:rsidRPr="003C04F1" w:rsidRDefault="002C5716" w:rsidP="003D36B2">
      <w:pPr>
        <w:pStyle w:val="Note"/>
        <w:rPr>
          <w:sz w:val="16"/>
        </w:rPr>
      </w:pPr>
      <w:r w:rsidRPr="003C04F1">
        <w:rPr>
          <w:rStyle w:val="Artdef"/>
        </w:rPr>
        <w:t>5.487</w:t>
      </w:r>
      <w:r w:rsidRPr="003C04F1">
        <w:rPr>
          <w:rStyle w:val="Artdef"/>
        </w:rPr>
        <w:tab/>
      </w:r>
      <w:r w:rsidRPr="003C04F1">
        <w:t>In the band 11.7-12.5 GHz in Regions 1 and 3, the fixed, fixed-satellite, mobile, except aeronautical mobile, and broadcasting services, in accordance with their respective allocations, shall not cause harmful interference to, or claim protection from, broadcasting-satellite stations operating in accordance with the Regions 1 and 3 Plan in Appendix </w:t>
      </w:r>
      <w:r w:rsidRPr="003C04F1">
        <w:rPr>
          <w:rStyle w:val="ApprefBold"/>
        </w:rPr>
        <w:t>30</w:t>
      </w:r>
      <w:r w:rsidRPr="003C04F1">
        <w:t>.</w:t>
      </w:r>
      <w:r w:rsidRPr="003C04F1">
        <w:rPr>
          <w:sz w:val="16"/>
        </w:rPr>
        <w:t>     (WRC-03)</w:t>
      </w:r>
    </w:p>
    <w:p w14:paraId="7ED7FC9C" w14:textId="2BD83BC8" w:rsidR="00A74726" w:rsidRDefault="00A74726">
      <w:pPr>
        <w:pStyle w:val="Reasons"/>
      </w:pPr>
    </w:p>
    <w:p w14:paraId="3F02F2B8" w14:textId="624C91E9" w:rsidR="00A74726" w:rsidRDefault="002C5716">
      <w:pPr>
        <w:pStyle w:val="Proposal"/>
      </w:pPr>
      <w:r>
        <w:lastRenderedPageBreak/>
        <w:t>MOD</w:t>
      </w:r>
      <w:r>
        <w:tab/>
        <w:t>EUR/</w:t>
      </w:r>
      <w:r w:rsidR="009A2280">
        <w:t>XXXX</w:t>
      </w:r>
      <w:r>
        <w:t>A17/3</w:t>
      </w:r>
    </w:p>
    <w:p w14:paraId="6F265508" w14:textId="77777777" w:rsidR="00302849" w:rsidRPr="003C04F1" w:rsidRDefault="002C5716" w:rsidP="003D36B2">
      <w:pPr>
        <w:pStyle w:val="Tabletitle"/>
      </w:pPr>
      <w:r w:rsidRPr="003C04F1">
        <w:t>15.4-18.4 GHz</w:t>
      </w:r>
    </w:p>
    <w:tbl>
      <w:tblPr>
        <w:tblW w:w="9300" w:type="dxa"/>
        <w:jc w:val="center"/>
        <w:tblLayout w:type="fixed"/>
        <w:tblCellMar>
          <w:left w:w="107" w:type="dxa"/>
          <w:right w:w="107" w:type="dxa"/>
        </w:tblCellMar>
        <w:tblLook w:val="04A0" w:firstRow="1" w:lastRow="0" w:firstColumn="1" w:lastColumn="0" w:noHBand="0" w:noVBand="1"/>
      </w:tblPr>
      <w:tblGrid>
        <w:gridCol w:w="3100"/>
        <w:gridCol w:w="3100"/>
        <w:gridCol w:w="3100"/>
      </w:tblGrid>
      <w:tr w:rsidR="003D36B2" w:rsidRPr="003C04F1" w14:paraId="0671B5AF" w14:textId="77777777" w:rsidTr="003D36B2">
        <w:trPr>
          <w:cantSplit/>
          <w:jc w:val="center"/>
        </w:trPr>
        <w:tc>
          <w:tcPr>
            <w:tcW w:w="9300" w:type="dxa"/>
            <w:gridSpan w:val="3"/>
            <w:tcBorders>
              <w:top w:val="single" w:sz="4" w:space="0" w:color="auto"/>
              <w:left w:val="single" w:sz="4" w:space="0" w:color="auto"/>
              <w:bottom w:val="single" w:sz="4" w:space="0" w:color="auto"/>
              <w:right w:val="single" w:sz="4" w:space="0" w:color="auto"/>
            </w:tcBorders>
            <w:hideMark/>
          </w:tcPr>
          <w:p w14:paraId="2C990C18" w14:textId="77777777" w:rsidR="00302849" w:rsidRPr="003C04F1" w:rsidRDefault="002C5716" w:rsidP="003D36B2">
            <w:pPr>
              <w:pStyle w:val="Tablehead"/>
            </w:pPr>
            <w:r w:rsidRPr="003C04F1">
              <w:t>Allocation to services</w:t>
            </w:r>
          </w:p>
        </w:tc>
      </w:tr>
      <w:tr w:rsidR="003D36B2" w:rsidRPr="003C04F1" w14:paraId="16222BF1" w14:textId="77777777" w:rsidTr="003D36B2">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353C08E" w14:textId="77777777" w:rsidR="00302849" w:rsidRPr="003C04F1" w:rsidRDefault="002C5716" w:rsidP="003D36B2">
            <w:pPr>
              <w:pStyle w:val="Tablehead"/>
            </w:pPr>
            <w:r w:rsidRPr="003C04F1">
              <w:t>Region 1</w:t>
            </w:r>
          </w:p>
        </w:tc>
        <w:tc>
          <w:tcPr>
            <w:tcW w:w="3100" w:type="dxa"/>
            <w:tcBorders>
              <w:top w:val="single" w:sz="4" w:space="0" w:color="auto"/>
              <w:left w:val="single" w:sz="4" w:space="0" w:color="auto"/>
              <w:bottom w:val="single" w:sz="4" w:space="0" w:color="auto"/>
              <w:right w:val="single" w:sz="4" w:space="0" w:color="auto"/>
            </w:tcBorders>
            <w:hideMark/>
          </w:tcPr>
          <w:p w14:paraId="4F0EFA73" w14:textId="77777777" w:rsidR="00302849" w:rsidRPr="003C04F1" w:rsidRDefault="002C5716" w:rsidP="003D36B2">
            <w:pPr>
              <w:pStyle w:val="Tablehead"/>
            </w:pPr>
            <w:r w:rsidRPr="003C04F1">
              <w:t>Region 2</w:t>
            </w:r>
          </w:p>
        </w:tc>
        <w:tc>
          <w:tcPr>
            <w:tcW w:w="3100" w:type="dxa"/>
            <w:tcBorders>
              <w:top w:val="single" w:sz="4" w:space="0" w:color="auto"/>
              <w:left w:val="single" w:sz="4" w:space="0" w:color="auto"/>
              <w:bottom w:val="single" w:sz="4" w:space="0" w:color="auto"/>
              <w:right w:val="single" w:sz="4" w:space="0" w:color="auto"/>
            </w:tcBorders>
            <w:hideMark/>
          </w:tcPr>
          <w:p w14:paraId="0CAAF914" w14:textId="77777777" w:rsidR="00302849" w:rsidRPr="003C04F1" w:rsidRDefault="002C5716" w:rsidP="003D36B2">
            <w:pPr>
              <w:pStyle w:val="Tablehead"/>
            </w:pPr>
            <w:r w:rsidRPr="003C04F1">
              <w:t>Region 3</w:t>
            </w:r>
          </w:p>
        </w:tc>
      </w:tr>
      <w:tr w:rsidR="003D36B2" w:rsidRPr="004279B7" w14:paraId="3B9122D0" w14:textId="77777777" w:rsidTr="003D36B2">
        <w:trPr>
          <w:cantSplit/>
          <w:jc w:val="center"/>
        </w:trPr>
        <w:tc>
          <w:tcPr>
            <w:tcW w:w="9300" w:type="dxa"/>
            <w:gridSpan w:val="3"/>
            <w:tcBorders>
              <w:top w:val="single" w:sz="4" w:space="0" w:color="auto"/>
              <w:left w:val="single" w:sz="4" w:space="0" w:color="auto"/>
              <w:bottom w:val="single" w:sz="6" w:space="0" w:color="auto"/>
              <w:right w:val="single" w:sz="4" w:space="0" w:color="auto"/>
            </w:tcBorders>
            <w:hideMark/>
          </w:tcPr>
          <w:p w14:paraId="4B68A8FC" w14:textId="77777777" w:rsidR="00302849" w:rsidRPr="003C04F1" w:rsidRDefault="002C5716" w:rsidP="003D36B2">
            <w:pPr>
              <w:pStyle w:val="TableTextS5"/>
            </w:pPr>
            <w:r w:rsidRPr="003C04F1">
              <w:rPr>
                <w:rStyle w:val="Tablefreq"/>
              </w:rPr>
              <w:t>18.1-18.4</w:t>
            </w:r>
            <w:r w:rsidRPr="003C04F1">
              <w:tab/>
              <w:t>FIXED</w:t>
            </w:r>
          </w:p>
          <w:p w14:paraId="0927ACE2" w14:textId="77777777" w:rsidR="00302849" w:rsidRPr="003C04F1" w:rsidRDefault="002C5716" w:rsidP="003D36B2">
            <w:pPr>
              <w:pStyle w:val="TableTextS5"/>
              <w:ind w:left="3266" w:hanging="3266"/>
            </w:pPr>
            <w:r w:rsidRPr="003C04F1">
              <w:tab/>
            </w:r>
            <w:r w:rsidRPr="003C04F1">
              <w:tab/>
            </w:r>
            <w:r w:rsidRPr="003C04F1">
              <w:tab/>
            </w:r>
            <w:r w:rsidRPr="003C04F1">
              <w:tab/>
              <w:t xml:space="preserve">FIXED-SATELLITE (space-to-Earth)  </w:t>
            </w:r>
            <w:r w:rsidRPr="003C04F1">
              <w:rPr>
                <w:rStyle w:val="Artref"/>
              </w:rPr>
              <w:t>5.484A</w:t>
            </w:r>
            <w:r w:rsidRPr="003C04F1">
              <w:t xml:space="preserve">  </w:t>
            </w:r>
            <w:r w:rsidRPr="003C04F1">
              <w:rPr>
                <w:rStyle w:val="Artref"/>
              </w:rPr>
              <w:t>5.516B  5.517A</w:t>
            </w:r>
            <w:r w:rsidRPr="003C04F1">
              <w:t xml:space="preserve"> </w:t>
            </w:r>
            <w:r w:rsidRPr="003C04F1">
              <w:br/>
              <w:t xml:space="preserve">(Earth-to-space)  </w:t>
            </w:r>
            <w:r w:rsidRPr="003C04F1">
              <w:rPr>
                <w:rStyle w:val="Artref"/>
              </w:rPr>
              <w:t>5.520</w:t>
            </w:r>
          </w:p>
          <w:p w14:paraId="37126081" w14:textId="1A9DDA4D" w:rsidR="00D61A24" w:rsidRPr="00A22E05" w:rsidRDefault="00D61A24" w:rsidP="003D36B2">
            <w:pPr>
              <w:pStyle w:val="TableTextS5"/>
              <w:rPr>
                <w:ins w:id="10" w:author="CEPT" w:date="2023-09-20T08:55:00Z"/>
                <w:lang w:val="it-IT"/>
              </w:rPr>
            </w:pPr>
            <w:ins w:id="11" w:author="CEPT" w:date="2023-09-20T08:55:00Z">
              <w:r w:rsidRPr="003C04F1">
                <w:tab/>
              </w:r>
              <w:r w:rsidRPr="003C04F1">
                <w:tab/>
              </w:r>
              <w:r w:rsidRPr="003C04F1">
                <w:tab/>
              </w:r>
              <w:r w:rsidRPr="003C04F1">
                <w:tab/>
              </w:r>
              <w:r w:rsidRPr="00A22E05">
                <w:rPr>
                  <w:lang w:val="it-IT"/>
                </w:rPr>
                <w:t>INTER</w:t>
              </w:r>
            </w:ins>
            <w:ins w:id="12" w:author="CEPT" w:date="2023-09-20T08:56:00Z">
              <w:r w:rsidRPr="00A22E05">
                <w:rPr>
                  <w:lang w:val="it-IT"/>
                </w:rPr>
                <w:t>-SATELLITE  ADD 5.A117</w:t>
              </w:r>
            </w:ins>
          </w:p>
          <w:p w14:paraId="52200BB4" w14:textId="1195B376" w:rsidR="00302849" w:rsidRPr="00A22E05" w:rsidRDefault="002C5716" w:rsidP="003D36B2">
            <w:pPr>
              <w:pStyle w:val="TableTextS5"/>
              <w:rPr>
                <w:lang w:val="it-IT"/>
              </w:rPr>
            </w:pPr>
            <w:r w:rsidRPr="00A22E05">
              <w:rPr>
                <w:lang w:val="it-IT"/>
              </w:rPr>
              <w:tab/>
            </w:r>
            <w:r w:rsidRPr="00A22E05">
              <w:rPr>
                <w:lang w:val="it-IT"/>
              </w:rPr>
              <w:tab/>
            </w:r>
            <w:r w:rsidRPr="00A22E05">
              <w:rPr>
                <w:lang w:val="it-IT"/>
              </w:rPr>
              <w:tab/>
            </w:r>
            <w:r w:rsidRPr="00A22E05">
              <w:rPr>
                <w:lang w:val="it-IT"/>
              </w:rPr>
              <w:tab/>
              <w:t>MOBILE</w:t>
            </w:r>
          </w:p>
          <w:p w14:paraId="326DDBAC" w14:textId="77777777" w:rsidR="00302849" w:rsidRPr="00A22E05" w:rsidRDefault="002C5716" w:rsidP="003D36B2">
            <w:pPr>
              <w:pStyle w:val="TableTextS5"/>
              <w:rPr>
                <w:lang w:val="it-IT"/>
              </w:rPr>
            </w:pPr>
            <w:r w:rsidRPr="00A22E05">
              <w:rPr>
                <w:lang w:val="it-IT"/>
              </w:rPr>
              <w:tab/>
            </w:r>
            <w:r w:rsidRPr="00A22E05">
              <w:rPr>
                <w:lang w:val="it-IT"/>
              </w:rPr>
              <w:tab/>
            </w:r>
            <w:r w:rsidRPr="00A22E05">
              <w:rPr>
                <w:lang w:val="it-IT"/>
              </w:rPr>
              <w:tab/>
            </w:r>
            <w:r w:rsidRPr="00A22E05">
              <w:rPr>
                <w:lang w:val="it-IT"/>
              </w:rPr>
              <w:tab/>
            </w:r>
            <w:r w:rsidRPr="00A22E05">
              <w:rPr>
                <w:rStyle w:val="Artref"/>
                <w:lang w:val="it-IT"/>
              </w:rPr>
              <w:t>5.519</w:t>
            </w:r>
            <w:r w:rsidRPr="00A22E05">
              <w:rPr>
                <w:lang w:val="it-IT"/>
              </w:rPr>
              <w:t xml:space="preserve">  </w:t>
            </w:r>
            <w:r w:rsidRPr="00A22E05">
              <w:rPr>
                <w:rStyle w:val="Artref"/>
                <w:lang w:val="it-IT"/>
              </w:rPr>
              <w:t>5.521</w:t>
            </w:r>
          </w:p>
        </w:tc>
      </w:tr>
    </w:tbl>
    <w:p w14:paraId="49F14A6C" w14:textId="73225EB8" w:rsidR="00A74726" w:rsidRPr="00A22E05" w:rsidRDefault="00A74726">
      <w:pPr>
        <w:pStyle w:val="Reasons"/>
        <w:rPr>
          <w:lang w:val="it-IT"/>
        </w:rPr>
      </w:pPr>
    </w:p>
    <w:p w14:paraId="6309BD8E" w14:textId="34ED478E" w:rsidR="00A74726" w:rsidRDefault="002C5716">
      <w:pPr>
        <w:pStyle w:val="Proposal"/>
      </w:pPr>
      <w:r>
        <w:t>MOD</w:t>
      </w:r>
      <w:r>
        <w:tab/>
        <w:t>EUR/</w:t>
      </w:r>
      <w:r w:rsidR="009A2280">
        <w:t>XXXX</w:t>
      </w:r>
      <w:r>
        <w:t>A17/</w:t>
      </w:r>
      <w:r w:rsidR="009A2280">
        <w:t>4</w:t>
      </w:r>
    </w:p>
    <w:p w14:paraId="07B9DE0F" w14:textId="77777777" w:rsidR="00302849" w:rsidRPr="003C04F1" w:rsidRDefault="002C5716" w:rsidP="003D36B2">
      <w:pPr>
        <w:pStyle w:val="Tabletitle"/>
      </w:pPr>
      <w:r w:rsidRPr="003C04F1">
        <w:t>18.4-22 GHz</w:t>
      </w:r>
    </w:p>
    <w:tbl>
      <w:tblPr>
        <w:tblW w:w="930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83"/>
        <w:gridCol w:w="17"/>
        <w:gridCol w:w="3067"/>
        <w:gridCol w:w="35"/>
        <w:gridCol w:w="3102"/>
      </w:tblGrid>
      <w:tr w:rsidR="003D36B2" w:rsidRPr="003C04F1" w14:paraId="158A54D0" w14:textId="77777777" w:rsidTr="003D36B2">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0088A764" w14:textId="77777777" w:rsidR="00302849" w:rsidRPr="003C04F1" w:rsidRDefault="002C5716" w:rsidP="003D36B2">
            <w:pPr>
              <w:pStyle w:val="Tablehead"/>
            </w:pPr>
            <w:r w:rsidRPr="003C04F1">
              <w:t>Allocation to services</w:t>
            </w:r>
          </w:p>
        </w:tc>
      </w:tr>
      <w:tr w:rsidR="003D36B2" w:rsidRPr="003C04F1" w14:paraId="7E8AD361" w14:textId="77777777" w:rsidTr="003D36B2">
        <w:trPr>
          <w:cantSplit/>
          <w:jc w:val="center"/>
        </w:trPr>
        <w:tc>
          <w:tcPr>
            <w:tcW w:w="3083" w:type="dxa"/>
            <w:tcBorders>
              <w:top w:val="single" w:sz="4" w:space="0" w:color="auto"/>
              <w:left w:val="single" w:sz="6" w:space="0" w:color="auto"/>
              <w:bottom w:val="single" w:sz="6" w:space="0" w:color="auto"/>
              <w:right w:val="single" w:sz="6" w:space="0" w:color="auto"/>
            </w:tcBorders>
            <w:hideMark/>
          </w:tcPr>
          <w:p w14:paraId="76E46CDA" w14:textId="77777777" w:rsidR="00302849" w:rsidRPr="003C04F1" w:rsidRDefault="002C5716" w:rsidP="003D36B2">
            <w:pPr>
              <w:pStyle w:val="Tablehead"/>
            </w:pPr>
            <w:r w:rsidRPr="003C04F1">
              <w:t>Region 1</w:t>
            </w:r>
          </w:p>
        </w:tc>
        <w:tc>
          <w:tcPr>
            <w:tcW w:w="3084" w:type="dxa"/>
            <w:gridSpan w:val="2"/>
            <w:tcBorders>
              <w:top w:val="single" w:sz="4" w:space="0" w:color="auto"/>
              <w:left w:val="single" w:sz="6" w:space="0" w:color="auto"/>
              <w:bottom w:val="single" w:sz="6" w:space="0" w:color="auto"/>
              <w:right w:val="single" w:sz="6" w:space="0" w:color="auto"/>
            </w:tcBorders>
            <w:hideMark/>
          </w:tcPr>
          <w:p w14:paraId="3430E2DE" w14:textId="77777777" w:rsidR="00302849" w:rsidRPr="003C04F1" w:rsidRDefault="002C5716" w:rsidP="003D36B2">
            <w:pPr>
              <w:pStyle w:val="Tablehead"/>
            </w:pPr>
            <w:r w:rsidRPr="003C04F1">
              <w:t>Region 2</w:t>
            </w:r>
          </w:p>
        </w:tc>
        <w:tc>
          <w:tcPr>
            <w:tcW w:w="3137" w:type="dxa"/>
            <w:gridSpan w:val="2"/>
            <w:tcBorders>
              <w:top w:val="single" w:sz="4" w:space="0" w:color="auto"/>
              <w:left w:val="single" w:sz="6" w:space="0" w:color="auto"/>
              <w:bottom w:val="single" w:sz="6" w:space="0" w:color="auto"/>
              <w:right w:val="single" w:sz="6" w:space="0" w:color="auto"/>
            </w:tcBorders>
            <w:hideMark/>
          </w:tcPr>
          <w:p w14:paraId="527C1DAA" w14:textId="77777777" w:rsidR="00302849" w:rsidRPr="003C04F1" w:rsidRDefault="002C5716" w:rsidP="003D36B2">
            <w:pPr>
              <w:pStyle w:val="Tablehead"/>
            </w:pPr>
            <w:r w:rsidRPr="003C04F1">
              <w:t>Region 3</w:t>
            </w:r>
          </w:p>
        </w:tc>
      </w:tr>
      <w:tr w:rsidR="003D36B2" w:rsidRPr="004279B7" w14:paraId="4512E61D" w14:textId="77777777" w:rsidTr="003D36B2">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2EDC1B2A" w14:textId="77777777" w:rsidR="00302849" w:rsidRPr="003C04F1" w:rsidRDefault="002C5716" w:rsidP="003D36B2">
            <w:pPr>
              <w:pStyle w:val="TableTextS5"/>
              <w:spacing w:before="30" w:after="30"/>
              <w:rPr>
                <w:color w:val="000000"/>
              </w:rPr>
            </w:pPr>
            <w:r w:rsidRPr="003C04F1">
              <w:rPr>
                <w:rStyle w:val="Tablefreq"/>
              </w:rPr>
              <w:t>18.4-18.6</w:t>
            </w:r>
            <w:r w:rsidRPr="003C04F1">
              <w:rPr>
                <w:color w:val="000000"/>
              </w:rPr>
              <w:tab/>
              <w:t>FIXED</w:t>
            </w:r>
          </w:p>
          <w:p w14:paraId="4D0AD587" w14:textId="77777777" w:rsidR="00302849" w:rsidRPr="003C04F1" w:rsidRDefault="002C5716" w:rsidP="003D36B2">
            <w:pPr>
              <w:pStyle w:val="TableTextS5"/>
              <w:spacing w:before="30" w:after="30"/>
              <w:ind w:left="3266" w:hanging="3266"/>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(space-to-Earth)  </w:t>
            </w:r>
            <w:r w:rsidRPr="003C04F1">
              <w:rPr>
                <w:rStyle w:val="Artref"/>
                <w:color w:val="000000"/>
              </w:rPr>
              <w:t>5.484A</w:t>
            </w:r>
            <w:r w:rsidRPr="003C04F1">
              <w:rPr>
                <w:color w:val="000000"/>
              </w:rPr>
              <w:t xml:space="preserve">  </w:t>
            </w:r>
            <w:r w:rsidRPr="003C04F1">
              <w:rPr>
                <w:rStyle w:val="Artref"/>
                <w:color w:val="000000"/>
              </w:rPr>
              <w:t xml:space="preserve">5.516B  </w:t>
            </w:r>
            <w:r w:rsidRPr="003C04F1">
              <w:t> </w:t>
            </w:r>
            <w:r w:rsidRPr="003C04F1">
              <w:rPr>
                <w:rStyle w:val="Artref"/>
              </w:rPr>
              <w:t xml:space="preserve">5.517A  </w:t>
            </w:r>
          </w:p>
          <w:p w14:paraId="13CCD138" w14:textId="77777777" w:rsidR="00D61A24" w:rsidRPr="00A22E05" w:rsidRDefault="00D61A24" w:rsidP="00D61A24">
            <w:pPr>
              <w:pStyle w:val="TableTextS5"/>
              <w:rPr>
                <w:ins w:id="13" w:author="CEPT" w:date="2023-09-20T08:55:00Z"/>
                <w:lang w:val="it-IT"/>
              </w:rPr>
            </w:pPr>
            <w:ins w:id="14" w:author="CEPT" w:date="2023-09-20T08:55:00Z">
              <w:r w:rsidRPr="003C04F1">
                <w:tab/>
              </w:r>
              <w:r w:rsidRPr="003C04F1">
                <w:tab/>
              </w:r>
              <w:r w:rsidRPr="003C04F1">
                <w:tab/>
              </w:r>
              <w:r w:rsidRPr="003C04F1">
                <w:tab/>
              </w:r>
              <w:r w:rsidRPr="00A22E05">
                <w:rPr>
                  <w:lang w:val="it-IT"/>
                </w:rPr>
                <w:t>INTER</w:t>
              </w:r>
            </w:ins>
            <w:ins w:id="15" w:author="CEPT" w:date="2023-09-20T08:56:00Z">
              <w:r w:rsidRPr="00A22E05">
                <w:rPr>
                  <w:lang w:val="it-IT"/>
                </w:rPr>
                <w:t>-SATELLITE  ADD 5.A117</w:t>
              </w:r>
            </w:ins>
          </w:p>
          <w:p w14:paraId="33AE6985" w14:textId="77777777" w:rsidR="00302849" w:rsidRPr="00A22E05" w:rsidRDefault="002C5716" w:rsidP="003D36B2">
            <w:pPr>
              <w:pStyle w:val="TableTextS5"/>
              <w:spacing w:before="30" w:after="30"/>
              <w:rPr>
                <w:color w:val="000000"/>
                <w:lang w:val="it-IT"/>
              </w:rPr>
            </w:pPr>
            <w:r w:rsidRPr="00A22E05">
              <w:rPr>
                <w:color w:val="000000"/>
                <w:lang w:val="it-IT"/>
              </w:rPr>
              <w:tab/>
            </w:r>
            <w:r w:rsidRPr="00A22E05">
              <w:rPr>
                <w:color w:val="000000"/>
                <w:lang w:val="it-IT"/>
              </w:rPr>
              <w:tab/>
            </w:r>
            <w:r w:rsidRPr="00A22E05">
              <w:rPr>
                <w:color w:val="000000"/>
                <w:lang w:val="it-IT"/>
              </w:rPr>
              <w:tab/>
            </w:r>
            <w:r w:rsidRPr="00A22E05">
              <w:rPr>
                <w:color w:val="000000"/>
                <w:lang w:val="it-IT"/>
              </w:rPr>
              <w:tab/>
              <w:t>MOBILE</w:t>
            </w:r>
          </w:p>
        </w:tc>
      </w:tr>
      <w:tr w:rsidR="003D36B2" w:rsidRPr="003C04F1" w14:paraId="15983935" w14:textId="77777777" w:rsidTr="003D36B2">
        <w:trPr>
          <w:cantSplit/>
          <w:jc w:val="center"/>
        </w:trPr>
        <w:tc>
          <w:tcPr>
            <w:tcW w:w="3083" w:type="dxa"/>
            <w:tcBorders>
              <w:top w:val="single" w:sz="6" w:space="0" w:color="auto"/>
              <w:left w:val="single" w:sz="6" w:space="0" w:color="auto"/>
              <w:bottom w:val="nil"/>
              <w:right w:val="single" w:sz="6" w:space="0" w:color="auto"/>
            </w:tcBorders>
            <w:hideMark/>
          </w:tcPr>
          <w:p w14:paraId="0112B55D" w14:textId="77777777" w:rsidR="00302849" w:rsidRPr="003C04F1" w:rsidRDefault="002C5716" w:rsidP="003D36B2">
            <w:pPr>
              <w:pStyle w:val="TableTextS5"/>
              <w:spacing w:before="30" w:after="30"/>
              <w:rPr>
                <w:rStyle w:val="Tablefreq"/>
              </w:rPr>
            </w:pPr>
            <w:r w:rsidRPr="003C04F1">
              <w:rPr>
                <w:rStyle w:val="Tablefreq"/>
              </w:rPr>
              <w:t>18.6-18.8</w:t>
            </w:r>
          </w:p>
          <w:p w14:paraId="45C4678F" w14:textId="77777777" w:rsidR="00302849" w:rsidRPr="003C04F1" w:rsidRDefault="002C5716" w:rsidP="003D36B2">
            <w:pPr>
              <w:pStyle w:val="TableTextS5"/>
            </w:pPr>
            <w:r w:rsidRPr="003C04F1">
              <w:t>EARTH EXPLORATION-SATELLITE (passive)</w:t>
            </w:r>
          </w:p>
          <w:p w14:paraId="1AC5AA53" w14:textId="77777777" w:rsidR="00302849" w:rsidRPr="003C04F1" w:rsidRDefault="002C5716" w:rsidP="003D36B2">
            <w:pPr>
              <w:pStyle w:val="TableTextS5"/>
            </w:pPr>
            <w:r w:rsidRPr="003C04F1">
              <w:t>FIXED</w:t>
            </w:r>
          </w:p>
          <w:p w14:paraId="2C23FB22" w14:textId="77777777" w:rsidR="00302849" w:rsidRPr="003C04F1" w:rsidRDefault="002C5716" w:rsidP="003D36B2">
            <w:pPr>
              <w:pStyle w:val="TableTextS5"/>
            </w:pPr>
            <w:r w:rsidRPr="003C04F1">
              <w:t>FIXED-SATELLITE</w:t>
            </w:r>
            <w:r w:rsidRPr="003C04F1">
              <w:br/>
              <w:t xml:space="preserve">(space-to-Earth)  </w:t>
            </w:r>
            <w:r w:rsidRPr="003C04F1">
              <w:rPr>
                <w:rStyle w:val="Artref"/>
              </w:rPr>
              <w:t>5.517A</w:t>
            </w:r>
            <w:r w:rsidRPr="003C04F1">
              <w:rPr>
                <w:rStyle w:val="Artref"/>
                <w:color w:val="000000"/>
              </w:rPr>
              <w:t xml:space="preserve">  5.522B  </w:t>
            </w:r>
          </w:p>
          <w:p w14:paraId="7B661E0A" w14:textId="77777777" w:rsidR="00302849" w:rsidRPr="003C04F1" w:rsidRDefault="002C5716" w:rsidP="003D36B2">
            <w:pPr>
              <w:pStyle w:val="TableTextS5"/>
            </w:pPr>
            <w:r w:rsidRPr="003C04F1">
              <w:t>MOBILE except aeronautical</w:t>
            </w:r>
            <w:r w:rsidRPr="003C04F1">
              <w:br/>
              <w:t>mobile</w:t>
            </w:r>
          </w:p>
          <w:p w14:paraId="179B6BE8" w14:textId="77777777" w:rsidR="00302849" w:rsidRPr="003C04F1" w:rsidRDefault="002C5716" w:rsidP="003D36B2">
            <w:pPr>
              <w:pStyle w:val="TableTextS5"/>
            </w:pPr>
            <w:r w:rsidRPr="003C04F1">
              <w:t>Space research (passive)</w:t>
            </w:r>
          </w:p>
        </w:tc>
        <w:tc>
          <w:tcPr>
            <w:tcW w:w="3084" w:type="dxa"/>
            <w:gridSpan w:val="2"/>
            <w:tcBorders>
              <w:top w:val="single" w:sz="6" w:space="0" w:color="auto"/>
              <w:left w:val="single" w:sz="6" w:space="0" w:color="auto"/>
              <w:bottom w:val="nil"/>
              <w:right w:val="single" w:sz="6" w:space="0" w:color="auto"/>
            </w:tcBorders>
            <w:hideMark/>
          </w:tcPr>
          <w:p w14:paraId="408769F0" w14:textId="77777777" w:rsidR="00302849" w:rsidRPr="003C04F1" w:rsidRDefault="002C5716" w:rsidP="003D36B2">
            <w:pPr>
              <w:pStyle w:val="TableTextS5"/>
              <w:spacing w:before="30" w:after="30"/>
              <w:rPr>
                <w:rStyle w:val="Tablefreq"/>
              </w:rPr>
            </w:pPr>
            <w:r w:rsidRPr="003C04F1">
              <w:rPr>
                <w:rStyle w:val="Tablefreq"/>
              </w:rPr>
              <w:t>18.6-18.8</w:t>
            </w:r>
          </w:p>
          <w:p w14:paraId="25F8010B" w14:textId="77777777" w:rsidR="00302849" w:rsidRPr="003C04F1" w:rsidRDefault="002C5716" w:rsidP="003D36B2">
            <w:pPr>
              <w:pStyle w:val="TableTextS5"/>
            </w:pPr>
            <w:r w:rsidRPr="003C04F1">
              <w:t>EARTH EXPLORATION-</w:t>
            </w:r>
            <w:r w:rsidRPr="003C04F1">
              <w:br/>
              <w:t>SATELLITE (passive)</w:t>
            </w:r>
          </w:p>
          <w:p w14:paraId="364CC934" w14:textId="77777777" w:rsidR="00302849" w:rsidRPr="003C04F1" w:rsidRDefault="002C5716" w:rsidP="003D36B2">
            <w:pPr>
              <w:pStyle w:val="TableTextS5"/>
            </w:pPr>
            <w:r w:rsidRPr="003C04F1">
              <w:t>FIXED</w:t>
            </w:r>
          </w:p>
          <w:p w14:paraId="3ACFB14C" w14:textId="77777777" w:rsidR="00302849" w:rsidRPr="003C04F1" w:rsidRDefault="002C5716" w:rsidP="003D36B2">
            <w:pPr>
              <w:pStyle w:val="TableTextS5"/>
            </w:pPr>
            <w:r w:rsidRPr="003C04F1">
              <w:t>FIXED-SATELLITE</w:t>
            </w:r>
            <w:r w:rsidRPr="003C04F1">
              <w:br/>
              <w:t xml:space="preserve">(space-to-Earth)  </w:t>
            </w:r>
            <w:r w:rsidRPr="003C04F1">
              <w:rPr>
                <w:rStyle w:val="Artref"/>
              </w:rPr>
              <w:t>5.516B</w:t>
            </w:r>
            <w:r w:rsidRPr="003C04F1">
              <w:t xml:space="preserve">  </w:t>
            </w:r>
            <w:r w:rsidRPr="003C04F1">
              <w:rPr>
                <w:rStyle w:val="Artref"/>
              </w:rPr>
              <w:t xml:space="preserve">5.517A  5.522B  </w:t>
            </w:r>
          </w:p>
          <w:p w14:paraId="4CD18F8B" w14:textId="77777777" w:rsidR="00302849" w:rsidRPr="003C04F1" w:rsidRDefault="002C5716" w:rsidP="003D36B2">
            <w:pPr>
              <w:pStyle w:val="TableTextS5"/>
            </w:pPr>
            <w:r w:rsidRPr="003C04F1">
              <w:t>MOBILE except aeronautical mobile</w:t>
            </w:r>
          </w:p>
          <w:p w14:paraId="1E7CA6A8" w14:textId="77777777" w:rsidR="00302849" w:rsidRPr="003C04F1" w:rsidRDefault="002C5716" w:rsidP="003D36B2">
            <w:pPr>
              <w:pStyle w:val="TableTextS5"/>
            </w:pPr>
            <w:r w:rsidRPr="003C04F1">
              <w:t>SPACE RESEARCH (passive)</w:t>
            </w:r>
          </w:p>
        </w:tc>
        <w:tc>
          <w:tcPr>
            <w:tcW w:w="3137" w:type="dxa"/>
            <w:gridSpan w:val="2"/>
            <w:tcBorders>
              <w:top w:val="single" w:sz="6" w:space="0" w:color="auto"/>
              <w:left w:val="single" w:sz="6" w:space="0" w:color="auto"/>
              <w:bottom w:val="nil"/>
              <w:right w:val="single" w:sz="6" w:space="0" w:color="auto"/>
            </w:tcBorders>
            <w:hideMark/>
          </w:tcPr>
          <w:p w14:paraId="2F1248BC" w14:textId="77777777" w:rsidR="00302849" w:rsidRPr="003C04F1" w:rsidRDefault="002C5716" w:rsidP="003D36B2">
            <w:pPr>
              <w:pStyle w:val="TableTextS5"/>
              <w:spacing w:before="30" w:after="30"/>
              <w:rPr>
                <w:rStyle w:val="Tablefreq"/>
              </w:rPr>
            </w:pPr>
            <w:r w:rsidRPr="003C04F1">
              <w:rPr>
                <w:rStyle w:val="Tablefreq"/>
              </w:rPr>
              <w:t>18.6-18.8</w:t>
            </w:r>
          </w:p>
          <w:p w14:paraId="6B7D15A2" w14:textId="77777777" w:rsidR="00302849" w:rsidRPr="003C04F1" w:rsidRDefault="002C5716" w:rsidP="003D36B2">
            <w:pPr>
              <w:pStyle w:val="TableTextS5"/>
            </w:pPr>
            <w:r w:rsidRPr="003C04F1">
              <w:t>EARTH EXPLORATION-SATELLITE (passive)</w:t>
            </w:r>
          </w:p>
          <w:p w14:paraId="38B3D0AD" w14:textId="77777777" w:rsidR="00302849" w:rsidRPr="003C04F1" w:rsidRDefault="002C5716" w:rsidP="003D36B2">
            <w:pPr>
              <w:pStyle w:val="TableTextS5"/>
            </w:pPr>
            <w:r w:rsidRPr="003C04F1">
              <w:t>FIXED</w:t>
            </w:r>
          </w:p>
          <w:p w14:paraId="65595B2E" w14:textId="77777777" w:rsidR="00302849" w:rsidRPr="003C04F1" w:rsidRDefault="002C5716" w:rsidP="003D36B2">
            <w:pPr>
              <w:pStyle w:val="TableTextS5"/>
            </w:pPr>
            <w:r w:rsidRPr="003C04F1">
              <w:t>FIXED-SATELLITE</w:t>
            </w:r>
            <w:r w:rsidRPr="003C04F1">
              <w:br/>
              <w:t xml:space="preserve">(space-to-Earth)  </w:t>
            </w:r>
            <w:r w:rsidRPr="003C04F1">
              <w:rPr>
                <w:rStyle w:val="Artref"/>
              </w:rPr>
              <w:t>5.517A</w:t>
            </w:r>
            <w:r w:rsidRPr="003C04F1">
              <w:rPr>
                <w:rStyle w:val="Artref"/>
                <w:color w:val="000000"/>
              </w:rPr>
              <w:t xml:space="preserve">  5.522B  </w:t>
            </w:r>
          </w:p>
          <w:p w14:paraId="300BE7DA" w14:textId="77777777" w:rsidR="00302849" w:rsidRPr="003C04F1" w:rsidRDefault="002C5716" w:rsidP="003D36B2">
            <w:pPr>
              <w:pStyle w:val="TableTextS5"/>
            </w:pPr>
            <w:r w:rsidRPr="003C04F1">
              <w:t>MOBILE except aeronautical</w:t>
            </w:r>
            <w:r w:rsidRPr="003C04F1">
              <w:br/>
              <w:t>mobile</w:t>
            </w:r>
          </w:p>
          <w:p w14:paraId="53CA5E80" w14:textId="77777777" w:rsidR="00302849" w:rsidRPr="003C04F1" w:rsidRDefault="002C5716" w:rsidP="003D36B2">
            <w:pPr>
              <w:pStyle w:val="TableTextS5"/>
            </w:pPr>
            <w:r w:rsidRPr="003C04F1">
              <w:t>Space research (passive)</w:t>
            </w:r>
          </w:p>
        </w:tc>
      </w:tr>
      <w:tr w:rsidR="003D36B2" w:rsidRPr="003C04F1" w14:paraId="5BB1213A" w14:textId="77777777" w:rsidTr="003D36B2">
        <w:trPr>
          <w:cantSplit/>
          <w:jc w:val="center"/>
        </w:trPr>
        <w:tc>
          <w:tcPr>
            <w:tcW w:w="3083" w:type="dxa"/>
            <w:tcBorders>
              <w:top w:val="nil"/>
              <w:left w:val="single" w:sz="6" w:space="0" w:color="auto"/>
              <w:bottom w:val="single" w:sz="6" w:space="0" w:color="auto"/>
              <w:right w:val="single" w:sz="6" w:space="0" w:color="auto"/>
            </w:tcBorders>
            <w:hideMark/>
          </w:tcPr>
          <w:p w14:paraId="0BD75E87" w14:textId="77777777" w:rsidR="00302849" w:rsidRPr="003C04F1" w:rsidRDefault="002C5716" w:rsidP="003D36B2">
            <w:pPr>
              <w:pStyle w:val="TableTextS5"/>
              <w:spacing w:before="30" w:after="30"/>
              <w:rPr>
                <w:color w:val="000000"/>
              </w:rPr>
            </w:pPr>
            <w:r w:rsidRPr="003C04F1">
              <w:rPr>
                <w:rStyle w:val="Artref"/>
                <w:color w:val="000000"/>
              </w:rPr>
              <w:t>5.522A  5.522C</w:t>
            </w:r>
          </w:p>
        </w:tc>
        <w:tc>
          <w:tcPr>
            <w:tcW w:w="3084" w:type="dxa"/>
            <w:gridSpan w:val="2"/>
            <w:tcBorders>
              <w:top w:val="nil"/>
              <w:left w:val="single" w:sz="6" w:space="0" w:color="auto"/>
              <w:bottom w:val="single" w:sz="6" w:space="0" w:color="auto"/>
              <w:right w:val="single" w:sz="6" w:space="0" w:color="auto"/>
            </w:tcBorders>
            <w:hideMark/>
          </w:tcPr>
          <w:p w14:paraId="60522454" w14:textId="77777777" w:rsidR="00302849" w:rsidRPr="003C04F1" w:rsidRDefault="002C5716" w:rsidP="003D36B2">
            <w:pPr>
              <w:pStyle w:val="TableTextS5"/>
              <w:spacing w:before="30" w:after="30"/>
              <w:rPr>
                <w:color w:val="000000"/>
              </w:rPr>
            </w:pPr>
            <w:r w:rsidRPr="003C04F1">
              <w:rPr>
                <w:rStyle w:val="Artref"/>
                <w:color w:val="000000"/>
              </w:rPr>
              <w:t>5.522A</w:t>
            </w:r>
          </w:p>
        </w:tc>
        <w:tc>
          <w:tcPr>
            <w:tcW w:w="3137" w:type="dxa"/>
            <w:gridSpan w:val="2"/>
            <w:tcBorders>
              <w:top w:val="nil"/>
              <w:left w:val="single" w:sz="6" w:space="0" w:color="auto"/>
              <w:bottom w:val="single" w:sz="6" w:space="0" w:color="auto"/>
              <w:right w:val="single" w:sz="6" w:space="0" w:color="auto"/>
            </w:tcBorders>
            <w:hideMark/>
          </w:tcPr>
          <w:p w14:paraId="4A4888B3" w14:textId="77777777" w:rsidR="00302849" w:rsidRPr="003C04F1" w:rsidRDefault="002C5716" w:rsidP="003D36B2">
            <w:pPr>
              <w:pStyle w:val="TableTextS5"/>
              <w:spacing w:before="30" w:after="30"/>
              <w:rPr>
                <w:color w:val="000000"/>
              </w:rPr>
            </w:pPr>
            <w:r w:rsidRPr="003C04F1">
              <w:rPr>
                <w:rStyle w:val="Artref"/>
                <w:color w:val="000000"/>
              </w:rPr>
              <w:t>5.522A</w:t>
            </w:r>
          </w:p>
        </w:tc>
      </w:tr>
      <w:tr w:rsidR="003D36B2" w:rsidRPr="004279B7" w14:paraId="5BB679D3" w14:textId="77777777" w:rsidTr="003D36B2">
        <w:trPr>
          <w:cantSplit/>
          <w:jc w:val="center"/>
        </w:trPr>
        <w:tc>
          <w:tcPr>
            <w:tcW w:w="9304" w:type="dxa"/>
            <w:gridSpan w:val="5"/>
            <w:tcBorders>
              <w:top w:val="single" w:sz="6" w:space="0" w:color="auto"/>
              <w:left w:val="single" w:sz="6" w:space="0" w:color="auto"/>
              <w:bottom w:val="single" w:sz="4" w:space="0" w:color="auto"/>
              <w:right w:val="single" w:sz="6" w:space="0" w:color="auto"/>
            </w:tcBorders>
            <w:hideMark/>
          </w:tcPr>
          <w:p w14:paraId="3554A4FC" w14:textId="77777777" w:rsidR="00302849" w:rsidRPr="003C04F1" w:rsidRDefault="002C5716" w:rsidP="003D36B2">
            <w:pPr>
              <w:pStyle w:val="TableTextS5"/>
              <w:spacing w:before="30" w:after="30"/>
              <w:rPr>
                <w:color w:val="000000"/>
              </w:rPr>
            </w:pPr>
            <w:r w:rsidRPr="003C04F1">
              <w:rPr>
                <w:rStyle w:val="Tablefreq"/>
              </w:rPr>
              <w:t>18.8-19.3</w:t>
            </w:r>
            <w:r w:rsidRPr="003C04F1">
              <w:rPr>
                <w:color w:val="000000"/>
              </w:rPr>
              <w:tab/>
              <w:t>FIXED</w:t>
            </w:r>
          </w:p>
          <w:p w14:paraId="0B4A1524" w14:textId="77777777" w:rsidR="00302849" w:rsidRPr="003C04F1" w:rsidRDefault="002C5716" w:rsidP="003D36B2">
            <w:pPr>
              <w:pStyle w:val="TableTextS5"/>
              <w:spacing w:before="30" w:after="30"/>
              <w:ind w:left="3266" w:hanging="3266"/>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(space-to-Earth)  </w:t>
            </w:r>
            <w:r w:rsidRPr="003C04F1">
              <w:rPr>
                <w:rStyle w:val="Artref"/>
                <w:color w:val="000000"/>
              </w:rPr>
              <w:t>5.516B</w:t>
            </w:r>
            <w:r w:rsidRPr="003C04F1">
              <w:rPr>
                <w:color w:val="000000"/>
              </w:rPr>
              <w:t xml:space="preserve">  </w:t>
            </w:r>
            <w:r w:rsidRPr="003C04F1">
              <w:rPr>
                <w:rStyle w:val="Artref"/>
              </w:rPr>
              <w:t>5.517A</w:t>
            </w:r>
            <w:r w:rsidRPr="003C04F1">
              <w:rPr>
                <w:rStyle w:val="Artref"/>
                <w:color w:val="000000"/>
              </w:rPr>
              <w:t xml:space="preserve">  5.523A  </w:t>
            </w:r>
          </w:p>
          <w:p w14:paraId="7A556342" w14:textId="77777777" w:rsidR="00D61A24" w:rsidRPr="00A22E05" w:rsidRDefault="00D61A24" w:rsidP="00D61A24">
            <w:pPr>
              <w:pStyle w:val="TableTextS5"/>
              <w:rPr>
                <w:ins w:id="16" w:author="CEPT" w:date="2023-09-20T08:55:00Z"/>
                <w:lang w:val="it-IT"/>
              </w:rPr>
            </w:pPr>
            <w:ins w:id="17" w:author="CEPT" w:date="2023-09-20T08:55:00Z">
              <w:r w:rsidRPr="003C04F1">
                <w:tab/>
              </w:r>
              <w:r w:rsidRPr="003C04F1">
                <w:tab/>
              </w:r>
              <w:r w:rsidRPr="003C04F1">
                <w:tab/>
              </w:r>
              <w:r w:rsidRPr="003C04F1">
                <w:tab/>
              </w:r>
              <w:r w:rsidRPr="00A22E05">
                <w:rPr>
                  <w:lang w:val="it-IT"/>
                </w:rPr>
                <w:t>INTER</w:t>
              </w:r>
            </w:ins>
            <w:ins w:id="18" w:author="CEPT" w:date="2023-09-20T08:56:00Z">
              <w:r w:rsidRPr="00A22E05">
                <w:rPr>
                  <w:lang w:val="it-IT"/>
                </w:rPr>
                <w:t>-SATELLITE  ADD 5.A117</w:t>
              </w:r>
            </w:ins>
          </w:p>
          <w:p w14:paraId="3419C565" w14:textId="77777777" w:rsidR="00302849" w:rsidRPr="00A22E05" w:rsidRDefault="002C5716" w:rsidP="003D36B2">
            <w:pPr>
              <w:pStyle w:val="TableTextS5"/>
              <w:spacing w:before="30" w:after="30"/>
              <w:rPr>
                <w:color w:val="000000"/>
                <w:lang w:val="it-IT"/>
              </w:rPr>
            </w:pPr>
            <w:r w:rsidRPr="00A22E05">
              <w:rPr>
                <w:color w:val="000000"/>
                <w:lang w:val="it-IT"/>
              </w:rPr>
              <w:tab/>
            </w:r>
            <w:r w:rsidRPr="00A22E05">
              <w:rPr>
                <w:color w:val="000000"/>
                <w:lang w:val="it-IT"/>
              </w:rPr>
              <w:tab/>
            </w:r>
            <w:r w:rsidRPr="00A22E05">
              <w:rPr>
                <w:color w:val="000000"/>
                <w:lang w:val="it-IT"/>
              </w:rPr>
              <w:tab/>
            </w:r>
            <w:r w:rsidRPr="00A22E05">
              <w:rPr>
                <w:color w:val="000000"/>
                <w:lang w:val="it-IT"/>
              </w:rPr>
              <w:tab/>
              <w:t>MOBILE</w:t>
            </w:r>
          </w:p>
        </w:tc>
      </w:tr>
      <w:tr w:rsidR="003D36B2" w:rsidRPr="003C04F1" w14:paraId="591267AF" w14:textId="77777777" w:rsidTr="003D36B2">
        <w:trPr>
          <w:cantSplit/>
          <w:jc w:val="center"/>
        </w:trPr>
        <w:tc>
          <w:tcPr>
            <w:tcW w:w="9304" w:type="dxa"/>
            <w:gridSpan w:val="5"/>
            <w:tcBorders>
              <w:top w:val="single" w:sz="4" w:space="0" w:color="auto"/>
              <w:left w:val="single" w:sz="4" w:space="0" w:color="auto"/>
              <w:bottom w:val="single" w:sz="4" w:space="0" w:color="auto"/>
              <w:right w:val="single" w:sz="4" w:space="0" w:color="auto"/>
            </w:tcBorders>
            <w:hideMark/>
          </w:tcPr>
          <w:p w14:paraId="026C6E18" w14:textId="77777777" w:rsidR="00302849" w:rsidRPr="003C04F1" w:rsidRDefault="002C5716" w:rsidP="003D36B2">
            <w:pPr>
              <w:pStyle w:val="TableTextS5"/>
              <w:spacing w:before="30" w:after="30"/>
              <w:rPr>
                <w:color w:val="000000"/>
              </w:rPr>
            </w:pPr>
            <w:r w:rsidRPr="003C04F1">
              <w:rPr>
                <w:rStyle w:val="Tablefreq"/>
              </w:rPr>
              <w:t>19.3-19.7</w:t>
            </w:r>
            <w:r w:rsidRPr="003C04F1">
              <w:rPr>
                <w:color w:val="000000"/>
              </w:rPr>
              <w:tab/>
              <w:t>FIXED</w:t>
            </w:r>
          </w:p>
          <w:p w14:paraId="14C84B6A" w14:textId="77777777" w:rsidR="00302849" w:rsidRPr="003C04F1" w:rsidRDefault="002C5716" w:rsidP="003D36B2">
            <w:pPr>
              <w:pStyle w:val="TableTextS5"/>
              <w:spacing w:before="30" w:after="30"/>
              <w:ind w:left="3266" w:hanging="3266"/>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(space-to-Earth) (Earth-to-space)  </w:t>
            </w:r>
            <w:r w:rsidRPr="003C04F1">
              <w:rPr>
                <w:rStyle w:val="Artref"/>
              </w:rPr>
              <w:t>5.517A</w:t>
            </w:r>
            <w:r w:rsidRPr="003C04F1">
              <w:rPr>
                <w:rStyle w:val="Artref"/>
                <w:color w:val="000000"/>
              </w:rPr>
              <w:t xml:space="preserve">  5.523B</w:t>
            </w:r>
            <w:r w:rsidRPr="003C04F1">
              <w:rPr>
                <w:rStyle w:val="Artref"/>
                <w:color w:val="000000"/>
              </w:rPr>
              <w:br/>
              <w:t>5.523C</w:t>
            </w:r>
            <w:r w:rsidRPr="003C04F1">
              <w:rPr>
                <w:color w:val="000000"/>
              </w:rPr>
              <w:t xml:space="preserve">  </w:t>
            </w:r>
            <w:r w:rsidRPr="003C04F1">
              <w:rPr>
                <w:rStyle w:val="Artref"/>
                <w:color w:val="000000"/>
              </w:rPr>
              <w:t>5.523D</w:t>
            </w:r>
            <w:r w:rsidRPr="003C04F1">
              <w:rPr>
                <w:color w:val="000000"/>
              </w:rPr>
              <w:t xml:space="preserve">  </w:t>
            </w:r>
            <w:r w:rsidRPr="003C04F1">
              <w:rPr>
                <w:rStyle w:val="Artref"/>
                <w:color w:val="000000"/>
              </w:rPr>
              <w:t>5.523E</w:t>
            </w:r>
          </w:p>
          <w:p w14:paraId="4FB2BEA2" w14:textId="3448B06A" w:rsidR="00D61A24" w:rsidRPr="00A22E05" w:rsidRDefault="00D61A24" w:rsidP="00D61A24">
            <w:pPr>
              <w:pStyle w:val="TableTextS5"/>
              <w:rPr>
                <w:ins w:id="19" w:author="CEPT" w:date="2023-09-20T08:55:00Z"/>
                <w:lang w:val="it-IT"/>
              </w:rPr>
            </w:pPr>
            <w:ins w:id="20" w:author="CEPT" w:date="2023-09-20T08:55:00Z">
              <w:r w:rsidRPr="003C04F1">
                <w:tab/>
              </w:r>
              <w:r w:rsidRPr="003C04F1">
                <w:tab/>
              </w:r>
              <w:r w:rsidRPr="003C04F1">
                <w:tab/>
              </w:r>
              <w:r w:rsidRPr="003C04F1">
                <w:tab/>
              </w:r>
              <w:r w:rsidRPr="00A22E05">
                <w:rPr>
                  <w:lang w:val="it-IT"/>
                </w:rPr>
                <w:t>INTER</w:t>
              </w:r>
            </w:ins>
            <w:ins w:id="21" w:author="CEPT" w:date="2023-09-20T08:56:00Z">
              <w:r w:rsidRPr="00A22E05">
                <w:rPr>
                  <w:lang w:val="it-IT"/>
                </w:rPr>
                <w:t>-SATELLITE  ADD 5.A117</w:t>
              </w:r>
            </w:ins>
            <w:ins w:id="22" w:author="CEPT" w:date="2023-09-20T08:58:00Z">
              <w:r w:rsidRPr="00A22E05">
                <w:rPr>
                  <w:lang w:val="it-IT"/>
                </w:rPr>
                <w:t xml:space="preserve">  ADD 5.B117</w:t>
              </w:r>
            </w:ins>
          </w:p>
          <w:p w14:paraId="6301D9EE" w14:textId="77777777" w:rsidR="00302849" w:rsidRPr="003C04F1" w:rsidRDefault="002C5716" w:rsidP="003D36B2">
            <w:pPr>
              <w:pStyle w:val="TableTextS5"/>
              <w:spacing w:before="30" w:after="30"/>
              <w:rPr>
                <w:color w:val="000000"/>
              </w:rPr>
            </w:pPr>
            <w:r w:rsidRPr="00A22E05">
              <w:rPr>
                <w:color w:val="000000"/>
                <w:lang w:val="it-IT"/>
              </w:rPr>
              <w:tab/>
            </w:r>
            <w:r w:rsidRPr="00A22E05">
              <w:rPr>
                <w:color w:val="000000"/>
                <w:lang w:val="it-IT"/>
              </w:rPr>
              <w:tab/>
            </w:r>
            <w:r w:rsidRPr="00A22E05">
              <w:rPr>
                <w:color w:val="000000"/>
                <w:lang w:val="it-IT"/>
              </w:rPr>
              <w:tab/>
            </w:r>
            <w:r w:rsidRPr="00A22E05">
              <w:rPr>
                <w:color w:val="000000"/>
                <w:lang w:val="it-IT"/>
              </w:rPr>
              <w:tab/>
            </w:r>
            <w:r w:rsidRPr="003C04F1">
              <w:rPr>
                <w:color w:val="000000"/>
              </w:rPr>
              <w:t>MOBILE</w:t>
            </w:r>
          </w:p>
        </w:tc>
      </w:tr>
      <w:tr w:rsidR="003D36B2" w:rsidRPr="003C04F1" w14:paraId="4728C399" w14:textId="77777777" w:rsidTr="003D36B2">
        <w:trPr>
          <w:cantSplit/>
          <w:jc w:val="center"/>
        </w:trPr>
        <w:tc>
          <w:tcPr>
            <w:tcW w:w="3100" w:type="dxa"/>
            <w:gridSpan w:val="2"/>
            <w:tcBorders>
              <w:top w:val="single" w:sz="4" w:space="0" w:color="auto"/>
              <w:left w:val="single" w:sz="6" w:space="0" w:color="auto"/>
              <w:bottom w:val="nil"/>
              <w:right w:val="single" w:sz="6" w:space="0" w:color="auto"/>
            </w:tcBorders>
            <w:hideMark/>
          </w:tcPr>
          <w:p w14:paraId="322097D1" w14:textId="77777777" w:rsidR="00302849" w:rsidRPr="003C04F1" w:rsidRDefault="002C5716" w:rsidP="003D36B2">
            <w:pPr>
              <w:pStyle w:val="TableTextS5"/>
              <w:spacing w:before="30" w:after="30"/>
              <w:rPr>
                <w:rStyle w:val="Tablefreq"/>
              </w:rPr>
            </w:pPr>
            <w:r w:rsidRPr="003C04F1">
              <w:rPr>
                <w:rStyle w:val="Tablefreq"/>
              </w:rPr>
              <w:t>19.7-20.1</w:t>
            </w:r>
          </w:p>
          <w:p w14:paraId="276CEE57" w14:textId="77777777" w:rsidR="00302849" w:rsidRPr="003C04F1" w:rsidRDefault="002C5716" w:rsidP="003D36B2">
            <w:pPr>
              <w:pStyle w:val="TableTextS5"/>
              <w:spacing w:before="30" w:after="30"/>
              <w:rPr>
                <w:rStyle w:val="Artref"/>
              </w:rPr>
            </w:pPr>
            <w:r w:rsidRPr="003C04F1">
              <w:rPr>
                <w:color w:val="000000"/>
              </w:rPr>
              <w:t>FIXED-SATELLITE</w:t>
            </w:r>
            <w:r w:rsidRPr="003C04F1">
              <w:rPr>
                <w:color w:val="000000"/>
              </w:rPr>
              <w:br/>
              <w:t xml:space="preserve">(space-to-Earth)  </w:t>
            </w:r>
            <w:r w:rsidRPr="003C04F1">
              <w:rPr>
                <w:rStyle w:val="Artref"/>
                <w:color w:val="000000"/>
              </w:rPr>
              <w:t>5.484A</w:t>
            </w:r>
            <w:r w:rsidRPr="003C04F1">
              <w:rPr>
                <w:color w:val="000000"/>
              </w:rPr>
              <w:t xml:space="preserve">  </w:t>
            </w:r>
            <w:r w:rsidRPr="003C04F1">
              <w:rPr>
                <w:rStyle w:val="Artref"/>
              </w:rPr>
              <w:t xml:space="preserve">5.484B  </w:t>
            </w:r>
            <w:r w:rsidRPr="003C04F1">
              <w:rPr>
                <w:rStyle w:val="Artref"/>
                <w:color w:val="000000"/>
              </w:rPr>
              <w:t>5.516B  5.527A</w:t>
            </w:r>
          </w:p>
          <w:p w14:paraId="79A04DB9" w14:textId="65C82A99" w:rsidR="00D61A24" w:rsidRDefault="00D61A24" w:rsidP="00D61A24">
            <w:pPr>
              <w:pStyle w:val="TableTextS5"/>
              <w:rPr>
                <w:ins w:id="23" w:author="CEPT" w:date="2023-09-20T08:55:00Z"/>
              </w:rPr>
            </w:pPr>
            <w:ins w:id="24" w:author="CEPT" w:date="2023-09-20T08:55:00Z">
              <w:r>
                <w:t>INTER</w:t>
              </w:r>
            </w:ins>
            <w:ins w:id="25" w:author="CEPT" w:date="2023-09-20T08:56:00Z">
              <w:r>
                <w:t>-SATELLITE  ADD 5.A117</w:t>
              </w:r>
            </w:ins>
          </w:p>
          <w:p w14:paraId="1900490A" w14:textId="77777777" w:rsidR="00302849" w:rsidRPr="003C04F1" w:rsidRDefault="002C5716" w:rsidP="003D36B2">
            <w:pPr>
              <w:pStyle w:val="TableTextS5"/>
              <w:spacing w:before="30" w:after="30"/>
              <w:rPr>
                <w:color w:val="000000"/>
              </w:rPr>
            </w:pPr>
            <w:r w:rsidRPr="003C04F1">
              <w:rPr>
                <w:color w:val="000000"/>
              </w:rPr>
              <w:t>Mobile-satellite (space-to-Earth)</w:t>
            </w:r>
          </w:p>
        </w:tc>
        <w:tc>
          <w:tcPr>
            <w:tcW w:w="3102" w:type="dxa"/>
            <w:gridSpan w:val="2"/>
            <w:tcBorders>
              <w:top w:val="single" w:sz="4" w:space="0" w:color="auto"/>
              <w:left w:val="single" w:sz="6" w:space="0" w:color="auto"/>
              <w:bottom w:val="nil"/>
              <w:right w:val="single" w:sz="6" w:space="0" w:color="auto"/>
            </w:tcBorders>
            <w:hideMark/>
          </w:tcPr>
          <w:p w14:paraId="3AFEB869" w14:textId="77777777" w:rsidR="00302849" w:rsidRPr="003C04F1" w:rsidRDefault="002C5716" w:rsidP="003D36B2">
            <w:pPr>
              <w:pStyle w:val="TableTextS5"/>
              <w:spacing w:before="30" w:after="30"/>
              <w:rPr>
                <w:rStyle w:val="Tablefreq"/>
              </w:rPr>
            </w:pPr>
            <w:r w:rsidRPr="003C04F1">
              <w:rPr>
                <w:rStyle w:val="Tablefreq"/>
              </w:rPr>
              <w:t>19.7-20.1</w:t>
            </w:r>
          </w:p>
          <w:p w14:paraId="58F55B53"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5.484A</w:t>
            </w:r>
            <w:r w:rsidRPr="003C04F1">
              <w:rPr>
                <w:rStyle w:val="Artref"/>
              </w:rPr>
              <w:t xml:space="preserve">  5.484B  </w:t>
            </w:r>
            <w:r w:rsidRPr="003C04F1">
              <w:rPr>
                <w:rStyle w:val="Artref"/>
                <w:color w:val="000000"/>
              </w:rPr>
              <w:t>5.516B  5.527A</w:t>
            </w:r>
          </w:p>
          <w:p w14:paraId="4E711B65" w14:textId="10B968B6" w:rsidR="00F04DEA" w:rsidRDefault="00F04DEA" w:rsidP="00F04DEA">
            <w:pPr>
              <w:pStyle w:val="TableTextS5"/>
              <w:rPr>
                <w:ins w:id="26" w:author="CEPT" w:date="2023-09-20T08:55:00Z"/>
              </w:rPr>
            </w:pPr>
            <w:ins w:id="27" w:author="CEPT" w:date="2023-09-20T08:55:00Z">
              <w:r>
                <w:t>INTER</w:t>
              </w:r>
            </w:ins>
            <w:ins w:id="28" w:author="CEPT" w:date="2023-09-20T08:56:00Z">
              <w:r>
                <w:t>-SATELLITE  ADD 5.A117</w:t>
              </w:r>
            </w:ins>
          </w:p>
          <w:p w14:paraId="57BD6E6B" w14:textId="77777777" w:rsidR="00302849" w:rsidRPr="003C04F1" w:rsidRDefault="002C5716" w:rsidP="003D36B2">
            <w:pPr>
              <w:pStyle w:val="TableTextS5"/>
              <w:spacing w:before="30" w:after="30"/>
              <w:rPr>
                <w:color w:val="000000"/>
              </w:rPr>
            </w:pPr>
            <w:r w:rsidRPr="003C04F1">
              <w:rPr>
                <w:color w:val="000000"/>
              </w:rPr>
              <w:t>MOBILE-SATELLITE</w:t>
            </w:r>
            <w:r w:rsidRPr="003C04F1">
              <w:rPr>
                <w:color w:val="000000"/>
              </w:rPr>
              <w:br/>
              <w:t>(space-to-Earth)</w:t>
            </w:r>
          </w:p>
        </w:tc>
        <w:tc>
          <w:tcPr>
            <w:tcW w:w="3102" w:type="dxa"/>
            <w:tcBorders>
              <w:top w:val="single" w:sz="4" w:space="0" w:color="auto"/>
              <w:left w:val="single" w:sz="6" w:space="0" w:color="auto"/>
              <w:bottom w:val="nil"/>
              <w:right w:val="single" w:sz="6" w:space="0" w:color="auto"/>
            </w:tcBorders>
            <w:hideMark/>
          </w:tcPr>
          <w:p w14:paraId="1941F4F6" w14:textId="77777777" w:rsidR="00302849" w:rsidRPr="003C04F1" w:rsidRDefault="002C5716" w:rsidP="003D36B2">
            <w:pPr>
              <w:pStyle w:val="TableTextS5"/>
              <w:spacing w:before="30" w:after="30"/>
              <w:rPr>
                <w:rStyle w:val="Tablefreq"/>
              </w:rPr>
            </w:pPr>
            <w:r w:rsidRPr="003C04F1">
              <w:rPr>
                <w:rStyle w:val="Tablefreq"/>
              </w:rPr>
              <w:t>19.7-20.1</w:t>
            </w:r>
          </w:p>
          <w:p w14:paraId="125F3F09" w14:textId="77777777" w:rsidR="00302849" w:rsidRPr="003C04F1" w:rsidRDefault="002C5716" w:rsidP="003D36B2">
            <w:pPr>
              <w:pStyle w:val="TableTextS5"/>
              <w:spacing w:before="30" w:after="30"/>
              <w:rPr>
                <w:color w:val="000000"/>
              </w:rPr>
            </w:pPr>
            <w:r w:rsidRPr="003C04F1">
              <w:rPr>
                <w:color w:val="000000"/>
              </w:rPr>
              <w:t>FIXED-SATELLITE</w:t>
            </w:r>
            <w:r w:rsidRPr="003C04F1">
              <w:rPr>
                <w:color w:val="000000"/>
              </w:rPr>
              <w:br/>
              <w:t xml:space="preserve">(space-to-Earth)  </w:t>
            </w:r>
            <w:r w:rsidRPr="003C04F1">
              <w:rPr>
                <w:rStyle w:val="Artref"/>
                <w:color w:val="000000"/>
              </w:rPr>
              <w:t>5.484A</w:t>
            </w:r>
            <w:r w:rsidRPr="003C04F1">
              <w:rPr>
                <w:rStyle w:val="Artref"/>
              </w:rPr>
              <w:t xml:space="preserve">  5.484B  </w:t>
            </w:r>
            <w:r w:rsidRPr="003C04F1">
              <w:rPr>
                <w:rStyle w:val="Artref"/>
                <w:color w:val="000000"/>
              </w:rPr>
              <w:t>5.516B  5.527A</w:t>
            </w:r>
          </w:p>
          <w:p w14:paraId="0CD8823E" w14:textId="6967A3C9" w:rsidR="00F04DEA" w:rsidRDefault="00F04DEA" w:rsidP="00F04DEA">
            <w:pPr>
              <w:pStyle w:val="TableTextS5"/>
              <w:rPr>
                <w:ins w:id="29" w:author="CEPT" w:date="2023-09-20T08:55:00Z"/>
              </w:rPr>
            </w:pPr>
            <w:ins w:id="30" w:author="CEPT" w:date="2023-09-20T08:55:00Z">
              <w:r>
                <w:t>INTER</w:t>
              </w:r>
            </w:ins>
            <w:ins w:id="31" w:author="CEPT" w:date="2023-09-20T08:56:00Z">
              <w:r>
                <w:t>-SATELLITE  ADD 5.A117</w:t>
              </w:r>
            </w:ins>
          </w:p>
          <w:p w14:paraId="6B02028D" w14:textId="77777777" w:rsidR="00302849" w:rsidRPr="003C04F1" w:rsidRDefault="002C5716" w:rsidP="003D36B2">
            <w:pPr>
              <w:pStyle w:val="TableTextS5"/>
              <w:spacing w:before="30" w:after="30"/>
              <w:rPr>
                <w:color w:val="000000"/>
              </w:rPr>
            </w:pPr>
            <w:r w:rsidRPr="003C04F1">
              <w:rPr>
                <w:color w:val="000000"/>
              </w:rPr>
              <w:t>Mobile-satellite (space-to-Earth)</w:t>
            </w:r>
          </w:p>
        </w:tc>
      </w:tr>
      <w:tr w:rsidR="003D36B2" w:rsidRPr="003C04F1" w14:paraId="4C992D8D" w14:textId="77777777" w:rsidTr="003D36B2">
        <w:trPr>
          <w:cantSplit/>
          <w:jc w:val="center"/>
        </w:trPr>
        <w:tc>
          <w:tcPr>
            <w:tcW w:w="3100" w:type="dxa"/>
            <w:gridSpan w:val="2"/>
            <w:tcBorders>
              <w:top w:val="nil"/>
              <w:left w:val="single" w:sz="6" w:space="0" w:color="auto"/>
              <w:bottom w:val="single" w:sz="6" w:space="0" w:color="auto"/>
              <w:right w:val="single" w:sz="6" w:space="0" w:color="auto"/>
            </w:tcBorders>
            <w:hideMark/>
          </w:tcPr>
          <w:p w14:paraId="01E49F79" w14:textId="77777777" w:rsidR="00302849" w:rsidRPr="003C04F1" w:rsidRDefault="002C5716" w:rsidP="003D36B2">
            <w:pPr>
              <w:pStyle w:val="TableTextS5"/>
              <w:spacing w:before="30" w:after="30"/>
              <w:ind w:left="0" w:firstLine="0"/>
              <w:rPr>
                <w:color w:val="000000"/>
              </w:rPr>
            </w:pPr>
            <w:r w:rsidRPr="003C04F1">
              <w:rPr>
                <w:color w:val="000000"/>
              </w:rPr>
              <w:br/>
            </w:r>
            <w:r w:rsidRPr="003C04F1">
              <w:rPr>
                <w:rStyle w:val="Artref"/>
                <w:color w:val="000000"/>
              </w:rPr>
              <w:t>5.524</w:t>
            </w:r>
          </w:p>
        </w:tc>
        <w:tc>
          <w:tcPr>
            <w:tcW w:w="3102" w:type="dxa"/>
            <w:gridSpan w:val="2"/>
            <w:tcBorders>
              <w:top w:val="nil"/>
              <w:left w:val="single" w:sz="6" w:space="0" w:color="auto"/>
              <w:bottom w:val="single" w:sz="6" w:space="0" w:color="auto"/>
              <w:right w:val="single" w:sz="6" w:space="0" w:color="auto"/>
            </w:tcBorders>
            <w:hideMark/>
          </w:tcPr>
          <w:p w14:paraId="3AC6A519" w14:textId="77777777" w:rsidR="00302849" w:rsidRPr="003C04F1" w:rsidRDefault="002C5716" w:rsidP="003D36B2">
            <w:pPr>
              <w:pStyle w:val="TableTextS5"/>
              <w:spacing w:before="30" w:after="30"/>
              <w:ind w:left="0" w:firstLine="0"/>
              <w:rPr>
                <w:color w:val="000000"/>
              </w:rPr>
            </w:pPr>
            <w:r w:rsidRPr="003C04F1">
              <w:rPr>
                <w:rStyle w:val="Artref"/>
                <w:color w:val="000000"/>
              </w:rPr>
              <w:t>5.524</w:t>
            </w:r>
            <w:r w:rsidRPr="003C04F1">
              <w:rPr>
                <w:color w:val="000000"/>
              </w:rPr>
              <w:t xml:space="preserve">  </w:t>
            </w:r>
            <w:r w:rsidRPr="003C04F1">
              <w:rPr>
                <w:rStyle w:val="Artref"/>
                <w:color w:val="000000"/>
              </w:rPr>
              <w:t>5.525</w:t>
            </w:r>
            <w:r w:rsidRPr="003C04F1">
              <w:rPr>
                <w:color w:val="000000"/>
              </w:rPr>
              <w:t xml:space="preserve">  </w:t>
            </w:r>
            <w:r w:rsidRPr="003C04F1">
              <w:rPr>
                <w:rStyle w:val="Artref"/>
                <w:color w:val="000000"/>
              </w:rPr>
              <w:t>5.526</w:t>
            </w:r>
            <w:r w:rsidRPr="003C04F1">
              <w:rPr>
                <w:color w:val="000000"/>
              </w:rPr>
              <w:t xml:space="preserve">  </w:t>
            </w:r>
            <w:r w:rsidRPr="003C04F1">
              <w:rPr>
                <w:rStyle w:val="Artref"/>
                <w:color w:val="000000"/>
              </w:rPr>
              <w:t>5.527</w:t>
            </w:r>
            <w:r w:rsidRPr="003C04F1">
              <w:rPr>
                <w:color w:val="000000"/>
              </w:rPr>
              <w:t xml:space="preserve">  </w:t>
            </w:r>
            <w:r w:rsidRPr="003C04F1">
              <w:rPr>
                <w:rStyle w:val="Artref"/>
                <w:color w:val="000000"/>
              </w:rPr>
              <w:t>5.528</w:t>
            </w:r>
            <w:r w:rsidRPr="003C04F1">
              <w:rPr>
                <w:color w:val="000000"/>
              </w:rPr>
              <w:t xml:space="preserve">  </w:t>
            </w:r>
            <w:r w:rsidRPr="003C04F1">
              <w:rPr>
                <w:rStyle w:val="Artref"/>
                <w:color w:val="000000"/>
              </w:rPr>
              <w:t>5.529</w:t>
            </w:r>
          </w:p>
        </w:tc>
        <w:tc>
          <w:tcPr>
            <w:tcW w:w="3102" w:type="dxa"/>
            <w:tcBorders>
              <w:top w:val="nil"/>
              <w:left w:val="single" w:sz="6" w:space="0" w:color="auto"/>
              <w:bottom w:val="single" w:sz="6" w:space="0" w:color="auto"/>
              <w:right w:val="single" w:sz="6" w:space="0" w:color="auto"/>
            </w:tcBorders>
            <w:hideMark/>
          </w:tcPr>
          <w:p w14:paraId="71B87624" w14:textId="77777777" w:rsidR="00302849" w:rsidRPr="003C04F1" w:rsidRDefault="002C5716" w:rsidP="003D36B2">
            <w:pPr>
              <w:pStyle w:val="TableTextS5"/>
              <w:spacing w:before="30" w:after="30"/>
              <w:ind w:left="0" w:firstLine="0"/>
              <w:rPr>
                <w:color w:val="000000"/>
              </w:rPr>
            </w:pPr>
            <w:r w:rsidRPr="003C04F1">
              <w:rPr>
                <w:color w:val="000000"/>
              </w:rPr>
              <w:br/>
            </w:r>
            <w:r w:rsidRPr="003C04F1">
              <w:rPr>
                <w:rStyle w:val="Artref"/>
                <w:color w:val="000000"/>
              </w:rPr>
              <w:t>5.524</w:t>
            </w:r>
          </w:p>
        </w:tc>
      </w:tr>
      <w:tr w:rsidR="003D36B2" w:rsidRPr="003C04F1" w14:paraId="219E8BAD" w14:textId="77777777" w:rsidTr="003D36B2">
        <w:trPr>
          <w:cantSplit/>
          <w:jc w:val="center"/>
        </w:trPr>
        <w:tc>
          <w:tcPr>
            <w:tcW w:w="9304" w:type="dxa"/>
            <w:gridSpan w:val="5"/>
            <w:tcBorders>
              <w:top w:val="single" w:sz="6" w:space="0" w:color="auto"/>
              <w:left w:val="single" w:sz="6" w:space="0" w:color="auto"/>
              <w:bottom w:val="single" w:sz="6" w:space="0" w:color="auto"/>
              <w:right w:val="single" w:sz="6" w:space="0" w:color="auto"/>
            </w:tcBorders>
            <w:hideMark/>
          </w:tcPr>
          <w:p w14:paraId="2B755869" w14:textId="77777777" w:rsidR="00302849" w:rsidRPr="003C04F1" w:rsidRDefault="002C5716" w:rsidP="003D36B2">
            <w:pPr>
              <w:pStyle w:val="TableTextS5"/>
              <w:spacing w:before="30" w:after="30"/>
              <w:rPr>
                <w:color w:val="000000"/>
              </w:rPr>
            </w:pPr>
            <w:r w:rsidRPr="003C04F1">
              <w:rPr>
                <w:rStyle w:val="Tablefreq"/>
              </w:rPr>
              <w:lastRenderedPageBreak/>
              <w:t>20.1-20.2</w:t>
            </w:r>
            <w:r w:rsidRPr="003C04F1">
              <w:rPr>
                <w:b/>
                <w:color w:val="000000"/>
              </w:rPr>
              <w:tab/>
            </w:r>
            <w:r w:rsidRPr="003C04F1">
              <w:rPr>
                <w:color w:val="000000"/>
              </w:rPr>
              <w:t xml:space="preserve">FIXED-SATELLITE (space-to-Earth)  </w:t>
            </w:r>
            <w:r w:rsidRPr="003C04F1">
              <w:rPr>
                <w:rStyle w:val="Artref"/>
                <w:color w:val="000000"/>
              </w:rPr>
              <w:t>5.484A</w:t>
            </w:r>
            <w:r w:rsidRPr="003C04F1">
              <w:rPr>
                <w:color w:val="000000"/>
              </w:rPr>
              <w:t xml:space="preserve">  </w:t>
            </w:r>
            <w:r w:rsidRPr="003C04F1">
              <w:rPr>
                <w:rStyle w:val="Artref"/>
              </w:rPr>
              <w:t>5.484B</w:t>
            </w:r>
            <w:r w:rsidRPr="003C04F1">
              <w:rPr>
                <w:color w:val="000000"/>
              </w:rPr>
              <w:t xml:space="preserve">  </w:t>
            </w:r>
            <w:r w:rsidRPr="003C04F1">
              <w:rPr>
                <w:rStyle w:val="Artref"/>
                <w:color w:val="000000"/>
              </w:rPr>
              <w:t xml:space="preserve">5.516B  5.527A  </w:t>
            </w:r>
          </w:p>
          <w:p w14:paraId="279B989E" w14:textId="77777777" w:rsidR="00F04DEA" w:rsidRDefault="00F04DEA" w:rsidP="00F04DEA">
            <w:pPr>
              <w:pStyle w:val="TableTextS5"/>
              <w:rPr>
                <w:ins w:id="32" w:author="CEPT" w:date="2023-09-20T08:55:00Z"/>
              </w:rPr>
            </w:pPr>
            <w:ins w:id="33" w:author="CEPT" w:date="2023-09-20T08:55:00Z">
              <w:r w:rsidRPr="003C04F1">
                <w:tab/>
              </w:r>
              <w:r w:rsidRPr="003C04F1">
                <w:tab/>
              </w:r>
              <w:r w:rsidRPr="003C04F1">
                <w:tab/>
              </w:r>
              <w:r w:rsidRPr="003C04F1">
                <w:tab/>
              </w:r>
              <w:r>
                <w:t>INTER</w:t>
              </w:r>
            </w:ins>
            <w:ins w:id="34" w:author="CEPT" w:date="2023-09-20T08:56:00Z">
              <w:r>
                <w:t>-SATELLITE  ADD 5.A117</w:t>
              </w:r>
            </w:ins>
          </w:p>
          <w:p w14:paraId="4FCD73FC" w14:textId="77777777" w:rsidR="00302849" w:rsidRPr="003C04F1" w:rsidRDefault="002C5716" w:rsidP="003D36B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t>MOBILE-SATELLITE (space-to-Earth)</w:t>
            </w:r>
          </w:p>
          <w:p w14:paraId="17E75B19" w14:textId="77777777" w:rsidR="00302849" w:rsidRPr="003C04F1" w:rsidRDefault="002C5716" w:rsidP="003D36B2">
            <w:pPr>
              <w:pStyle w:val="TableTextS5"/>
              <w:spacing w:before="30" w:after="30"/>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5.524</w:t>
            </w:r>
            <w:r w:rsidRPr="003C04F1">
              <w:rPr>
                <w:color w:val="000000"/>
              </w:rPr>
              <w:t xml:space="preserve">  </w:t>
            </w:r>
            <w:r w:rsidRPr="003C04F1">
              <w:rPr>
                <w:rStyle w:val="Artref"/>
                <w:color w:val="000000"/>
              </w:rPr>
              <w:t>5.525</w:t>
            </w:r>
            <w:r w:rsidRPr="003C04F1">
              <w:rPr>
                <w:color w:val="000000"/>
              </w:rPr>
              <w:t xml:space="preserve">  </w:t>
            </w:r>
            <w:r w:rsidRPr="003C04F1">
              <w:rPr>
                <w:rStyle w:val="Artref"/>
                <w:color w:val="000000"/>
              </w:rPr>
              <w:t>5.526</w:t>
            </w:r>
            <w:r w:rsidRPr="003C04F1">
              <w:rPr>
                <w:color w:val="000000"/>
              </w:rPr>
              <w:t xml:space="preserve">  </w:t>
            </w:r>
            <w:r w:rsidRPr="003C04F1">
              <w:rPr>
                <w:rStyle w:val="Artref"/>
                <w:color w:val="000000"/>
              </w:rPr>
              <w:t>5.527</w:t>
            </w:r>
            <w:r w:rsidRPr="003C04F1">
              <w:rPr>
                <w:color w:val="000000"/>
              </w:rPr>
              <w:t xml:space="preserve">  </w:t>
            </w:r>
            <w:r w:rsidRPr="003C04F1">
              <w:rPr>
                <w:rStyle w:val="Artref"/>
                <w:color w:val="000000"/>
              </w:rPr>
              <w:t>5.528</w:t>
            </w:r>
          </w:p>
        </w:tc>
      </w:tr>
    </w:tbl>
    <w:p w14:paraId="582FC3BC" w14:textId="000FF4B7" w:rsidR="00A74726" w:rsidRDefault="00A74726">
      <w:pPr>
        <w:pStyle w:val="Reasons"/>
      </w:pPr>
    </w:p>
    <w:p w14:paraId="7D2005B2" w14:textId="3C20E345" w:rsidR="00A74726" w:rsidRDefault="002C5716">
      <w:pPr>
        <w:pStyle w:val="Proposal"/>
      </w:pPr>
      <w:r>
        <w:t>MOD</w:t>
      </w:r>
      <w:r>
        <w:tab/>
        <w:t>EUR/</w:t>
      </w:r>
      <w:r w:rsidR="009A2280">
        <w:t>XXXX</w:t>
      </w:r>
      <w:r>
        <w:t>A17/</w:t>
      </w:r>
      <w:r w:rsidR="009A2280">
        <w:t>5</w:t>
      </w:r>
    </w:p>
    <w:p w14:paraId="50878549" w14:textId="77777777" w:rsidR="00302849" w:rsidRPr="003C04F1" w:rsidRDefault="002C5716" w:rsidP="003D36B2">
      <w:pPr>
        <w:pStyle w:val="Tabletitle"/>
      </w:pPr>
      <w:r w:rsidRPr="003C04F1">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3D36B2" w:rsidRPr="003C04F1" w14:paraId="7C05F918" w14:textId="77777777" w:rsidTr="003D36B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A1112AA" w14:textId="77777777" w:rsidR="00302849" w:rsidRPr="003C04F1" w:rsidRDefault="002C5716" w:rsidP="003D36B2">
            <w:pPr>
              <w:pStyle w:val="Tablehead"/>
            </w:pPr>
            <w:r w:rsidRPr="003C04F1">
              <w:t>Allocation to services</w:t>
            </w:r>
          </w:p>
        </w:tc>
      </w:tr>
      <w:tr w:rsidR="003D36B2" w:rsidRPr="003C04F1" w14:paraId="0A5A927B" w14:textId="77777777" w:rsidTr="003D36B2">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C31F8F2" w14:textId="77777777" w:rsidR="00302849" w:rsidRPr="003C04F1" w:rsidRDefault="002C5716" w:rsidP="003D36B2">
            <w:pPr>
              <w:pStyle w:val="Tablehead"/>
            </w:pPr>
            <w:r w:rsidRPr="003C04F1">
              <w:t>Region 1</w:t>
            </w:r>
          </w:p>
        </w:tc>
        <w:tc>
          <w:tcPr>
            <w:tcW w:w="3084" w:type="dxa"/>
            <w:tcBorders>
              <w:top w:val="single" w:sz="4" w:space="0" w:color="auto"/>
              <w:left w:val="single" w:sz="4" w:space="0" w:color="auto"/>
              <w:bottom w:val="single" w:sz="4" w:space="0" w:color="auto"/>
              <w:right w:val="single" w:sz="4" w:space="0" w:color="auto"/>
            </w:tcBorders>
            <w:hideMark/>
          </w:tcPr>
          <w:p w14:paraId="74280CB1" w14:textId="77777777" w:rsidR="00302849" w:rsidRPr="003C04F1" w:rsidRDefault="002C5716" w:rsidP="003D36B2">
            <w:pPr>
              <w:pStyle w:val="Tablehead"/>
            </w:pPr>
            <w:r w:rsidRPr="003C04F1">
              <w:t>Region 2</w:t>
            </w:r>
          </w:p>
        </w:tc>
        <w:tc>
          <w:tcPr>
            <w:tcW w:w="3136" w:type="dxa"/>
            <w:tcBorders>
              <w:top w:val="single" w:sz="4" w:space="0" w:color="auto"/>
              <w:left w:val="single" w:sz="4" w:space="0" w:color="auto"/>
              <w:bottom w:val="single" w:sz="4" w:space="0" w:color="auto"/>
              <w:right w:val="single" w:sz="4" w:space="0" w:color="auto"/>
            </w:tcBorders>
            <w:hideMark/>
          </w:tcPr>
          <w:p w14:paraId="3F7BC5A8" w14:textId="77777777" w:rsidR="00302849" w:rsidRPr="003C04F1" w:rsidRDefault="002C5716" w:rsidP="003D36B2">
            <w:pPr>
              <w:pStyle w:val="Tablehead"/>
            </w:pPr>
            <w:r w:rsidRPr="003C04F1">
              <w:t>Region 3</w:t>
            </w:r>
          </w:p>
        </w:tc>
      </w:tr>
      <w:tr w:rsidR="003D36B2" w:rsidRPr="004279B7" w14:paraId="34FED7A2" w14:textId="77777777" w:rsidTr="003D36B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792F54D3" w14:textId="77777777" w:rsidR="00302849" w:rsidRPr="003C04F1" w:rsidRDefault="002C5716" w:rsidP="003D36B2">
            <w:pPr>
              <w:pStyle w:val="TableTextS5"/>
              <w:rPr>
                <w:color w:val="000000"/>
              </w:rPr>
            </w:pPr>
            <w:r w:rsidRPr="003C04F1">
              <w:rPr>
                <w:rStyle w:val="Tablefreq"/>
              </w:rPr>
              <w:t>27.5-28.5</w:t>
            </w:r>
            <w:r w:rsidRPr="003C04F1">
              <w:rPr>
                <w:color w:val="000000"/>
              </w:rPr>
              <w:tab/>
              <w:t xml:space="preserve">FIXED  </w:t>
            </w:r>
            <w:r w:rsidRPr="003C04F1">
              <w:rPr>
                <w:rStyle w:val="Artref"/>
                <w:color w:val="000000"/>
              </w:rPr>
              <w:t>5.537A</w:t>
            </w:r>
          </w:p>
          <w:p w14:paraId="27D62029" w14:textId="77777777" w:rsidR="00302849" w:rsidRPr="003C04F1" w:rsidRDefault="002C5716" w:rsidP="003D36B2">
            <w:pPr>
              <w:pStyle w:val="TableTextS5"/>
              <w:spacing w:before="0"/>
              <w:ind w:left="3266" w:hanging="3266"/>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(Earth-to-space)  </w:t>
            </w:r>
            <w:r w:rsidRPr="003C04F1">
              <w:rPr>
                <w:rStyle w:val="Artref"/>
                <w:color w:val="000000"/>
              </w:rPr>
              <w:t xml:space="preserve">5.484A </w:t>
            </w:r>
            <w:r w:rsidRPr="003C04F1">
              <w:rPr>
                <w:color w:val="000000"/>
              </w:rPr>
              <w:t xml:space="preserve"> </w:t>
            </w:r>
            <w:r w:rsidRPr="003C04F1">
              <w:rPr>
                <w:rStyle w:val="Artref"/>
                <w:color w:val="000000"/>
              </w:rPr>
              <w:t>5.516B</w:t>
            </w:r>
            <w:r w:rsidRPr="003C04F1">
              <w:rPr>
                <w:color w:val="000000"/>
              </w:rPr>
              <w:t xml:space="preserve">  </w:t>
            </w:r>
            <w:r w:rsidRPr="003C04F1">
              <w:t xml:space="preserve">5.517A </w:t>
            </w:r>
            <w:r w:rsidRPr="003C04F1">
              <w:rPr>
                <w:rStyle w:val="Artref"/>
                <w:color w:val="000000"/>
              </w:rPr>
              <w:t xml:space="preserve"> 5.539  </w:t>
            </w:r>
          </w:p>
          <w:p w14:paraId="2D2FA4E6" w14:textId="77777777" w:rsidR="00F04DEA" w:rsidRPr="00A22E05" w:rsidRDefault="00F04DEA" w:rsidP="00F04DEA">
            <w:pPr>
              <w:pStyle w:val="TableTextS5"/>
              <w:rPr>
                <w:ins w:id="35" w:author="CEPT" w:date="2023-09-20T08:55:00Z"/>
                <w:lang w:val="it-IT"/>
              </w:rPr>
            </w:pPr>
            <w:ins w:id="36" w:author="CEPT" w:date="2023-09-20T08:55:00Z">
              <w:r w:rsidRPr="003C04F1">
                <w:tab/>
              </w:r>
              <w:r w:rsidRPr="003C04F1">
                <w:tab/>
              </w:r>
              <w:r w:rsidRPr="003C04F1">
                <w:tab/>
              </w:r>
              <w:r w:rsidRPr="003C04F1">
                <w:tab/>
              </w:r>
              <w:r w:rsidRPr="00A22E05">
                <w:rPr>
                  <w:lang w:val="it-IT"/>
                </w:rPr>
                <w:t>INTER</w:t>
              </w:r>
            </w:ins>
            <w:ins w:id="37" w:author="CEPT" w:date="2023-09-20T08:56:00Z">
              <w:r w:rsidRPr="00A22E05">
                <w:rPr>
                  <w:lang w:val="it-IT"/>
                </w:rPr>
                <w:t>-SATELLITE  ADD 5.A117</w:t>
              </w:r>
            </w:ins>
          </w:p>
          <w:p w14:paraId="5C9C8D80" w14:textId="77777777" w:rsidR="00302849" w:rsidRPr="00A22E05" w:rsidRDefault="002C5716" w:rsidP="003D36B2">
            <w:pPr>
              <w:pStyle w:val="TableTextS5"/>
              <w:spacing w:before="0"/>
              <w:rPr>
                <w:color w:val="000000"/>
                <w:lang w:val="it-IT"/>
              </w:rPr>
            </w:pPr>
            <w:r w:rsidRPr="00A22E05">
              <w:rPr>
                <w:color w:val="000000"/>
                <w:lang w:val="it-IT"/>
              </w:rPr>
              <w:tab/>
            </w:r>
            <w:r w:rsidRPr="00A22E05">
              <w:rPr>
                <w:color w:val="000000"/>
                <w:lang w:val="it-IT"/>
              </w:rPr>
              <w:tab/>
            </w:r>
            <w:r w:rsidRPr="00A22E05">
              <w:rPr>
                <w:color w:val="000000"/>
                <w:lang w:val="it-IT"/>
              </w:rPr>
              <w:tab/>
            </w:r>
            <w:r w:rsidRPr="00A22E05">
              <w:rPr>
                <w:color w:val="000000"/>
                <w:lang w:val="it-IT"/>
              </w:rPr>
              <w:tab/>
              <w:t>MOBILE</w:t>
            </w:r>
          </w:p>
          <w:p w14:paraId="7CED41B6" w14:textId="77777777" w:rsidR="00302849" w:rsidRPr="00A22E05" w:rsidRDefault="002C5716" w:rsidP="003D36B2">
            <w:pPr>
              <w:pStyle w:val="TableTextS5"/>
              <w:rPr>
                <w:color w:val="000000"/>
                <w:lang w:val="it-IT"/>
              </w:rPr>
            </w:pPr>
            <w:r w:rsidRPr="00A22E05">
              <w:rPr>
                <w:color w:val="000000"/>
                <w:lang w:val="it-IT"/>
              </w:rPr>
              <w:tab/>
            </w:r>
            <w:r w:rsidRPr="00A22E05">
              <w:rPr>
                <w:color w:val="000000"/>
                <w:lang w:val="it-IT"/>
              </w:rPr>
              <w:tab/>
            </w:r>
            <w:r w:rsidRPr="00A22E05">
              <w:rPr>
                <w:color w:val="000000"/>
                <w:lang w:val="it-IT"/>
              </w:rPr>
              <w:tab/>
            </w:r>
            <w:r w:rsidRPr="00A22E05">
              <w:rPr>
                <w:color w:val="000000"/>
                <w:lang w:val="it-IT"/>
              </w:rPr>
              <w:tab/>
            </w:r>
            <w:r w:rsidRPr="00A22E05">
              <w:rPr>
                <w:rStyle w:val="Artref"/>
                <w:color w:val="000000"/>
                <w:lang w:val="it-IT"/>
              </w:rPr>
              <w:t>5.538</w:t>
            </w:r>
            <w:r w:rsidRPr="00A22E05">
              <w:rPr>
                <w:color w:val="000000"/>
                <w:lang w:val="it-IT"/>
              </w:rPr>
              <w:t xml:space="preserve">  </w:t>
            </w:r>
            <w:r w:rsidRPr="00A22E05">
              <w:rPr>
                <w:rStyle w:val="Artref"/>
                <w:color w:val="000000"/>
                <w:lang w:val="it-IT"/>
              </w:rPr>
              <w:t>5.540</w:t>
            </w:r>
          </w:p>
        </w:tc>
      </w:tr>
      <w:tr w:rsidR="003D36B2" w:rsidRPr="003C04F1" w14:paraId="2AC50611" w14:textId="77777777" w:rsidTr="003D36B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FA326B6" w14:textId="77777777" w:rsidR="00302849" w:rsidRPr="003C04F1" w:rsidRDefault="002C5716" w:rsidP="003D36B2">
            <w:pPr>
              <w:pStyle w:val="TableTextS5"/>
              <w:rPr>
                <w:color w:val="000000"/>
              </w:rPr>
            </w:pPr>
            <w:r w:rsidRPr="003C04F1">
              <w:rPr>
                <w:rStyle w:val="Tablefreq"/>
              </w:rPr>
              <w:t>28.5-29.1</w:t>
            </w:r>
            <w:r w:rsidRPr="003C04F1">
              <w:rPr>
                <w:color w:val="000000"/>
              </w:rPr>
              <w:tab/>
              <w:t>FIXED</w:t>
            </w:r>
          </w:p>
          <w:p w14:paraId="2110EB30" w14:textId="77777777" w:rsidR="00302849" w:rsidRPr="003C04F1" w:rsidRDefault="002C5716" w:rsidP="003D36B2">
            <w:pPr>
              <w:pStyle w:val="TableTextS5"/>
              <w:spacing w:before="0"/>
              <w:ind w:left="3266" w:hanging="3266"/>
              <w:rPr>
                <w:color w:val="000000"/>
              </w:rPr>
            </w:pPr>
            <w:r w:rsidRPr="003C04F1">
              <w:rPr>
                <w:color w:val="000000"/>
              </w:rPr>
              <w:tab/>
            </w:r>
            <w:r w:rsidRPr="003C04F1">
              <w:rPr>
                <w:color w:val="000000"/>
              </w:rPr>
              <w:tab/>
            </w:r>
            <w:r w:rsidRPr="003C04F1">
              <w:rPr>
                <w:color w:val="000000"/>
              </w:rPr>
              <w:tab/>
            </w:r>
            <w:r w:rsidRPr="003C04F1">
              <w:rPr>
                <w:color w:val="000000"/>
              </w:rPr>
              <w:tab/>
              <w:t xml:space="preserve">FIXED-SATELLITE (Earth-to-space)  </w:t>
            </w:r>
            <w:r w:rsidRPr="003C04F1">
              <w:rPr>
                <w:rStyle w:val="Artref"/>
                <w:color w:val="000000"/>
              </w:rPr>
              <w:t xml:space="preserve">5.484A </w:t>
            </w:r>
            <w:r w:rsidRPr="003C04F1">
              <w:rPr>
                <w:color w:val="000000"/>
              </w:rPr>
              <w:t xml:space="preserve"> </w:t>
            </w:r>
            <w:r w:rsidRPr="003C04F1">
              <w:rPr>
                <w:rStyle w:val="Artref"/>
                <w:color w:val="000000"/>
              </w:rPr>
              <w:t>5.516B</w:t>
            </w:r>
            <w:r w:rsidRPr="003C04F1">
              <w:rPr>
                <w:color w:val="000000"/>
              </w:rPr>
              <w:t xml:space="preserve">  </w:t>
            </w:r>
            <w:r w:rsidRPr="003C04F1">
              <w:t>5.517A</w:t>
            </w:r>
            <w:r w:rsidRPr="003C04F1">
              <w:rPr>
                <w:rStyle w:val="Artref"/>
                <w:color w:val="000000"/>
              </w:rPr>
              <w:t xml:space="preserve">  5.523A</w:t>
            </w:r>
            <w:r w:rsidRPr="003C04F1">
              <w:rPr>
                <w:color w:val="000000"/>
              </w:rPr>
              <w:t xml:space="preserve">  </w:t>
            </w:r>
            <w:r w:rsidRPr="003C04F1">
              <w:rPr>
                <w:rStyle w:val="Artref"/>
                <w:color w:val="000000"/>
              </w:rPr>
              <w:t>5.539</w:t>
            </w:r>
          </w:p>
          <w:p w14:paraId="13ED8967" w14:textId="77777777" w:rsidR="00F04DEA" w:rsidRDefault="00F04DEA" w:rsidP="00F04DEA">
            <w:pPr>
              <w:pStyle w:val="TableTextS5"/>
              <w:rPr>
                <w:ins w:id="38" w:author="CEPT" w:date="2023-09-20T08:55:00Z"/>
              </w:rPr>
            </w:pPr>
            <w:ins w:id="39" w:author="CEPT" w:date="2023-09-20T08:55:00Z">
              <w:r w:rsidRPr="003C04F1">
                <w:tab/>
              </w:r>
              <w:r w:rsidRPr="003C04F1">
                <w:tab/>
              </w:r>
              <w:r w:rsidRPr="003C04F1">
                <w:tab/>
              </w:r>
              <w:r w:rsidRPr="003C04F1">
                <w:tab/>
              </w:r>
              <w:r>
                <w:t>INTER</w:t>
              </w:r>
            </w:ins>
            <w:ins w:id="40" w:author="CEPT" w:date="2023-09-20T08:56:00Z">
              <w:r>
                <w:t>-SATELLITE  ADD 5.A117</w:t>
              </w:r>
            </w:ins>
          </w:p>
          <w:p w14:paraId="211B4677" w14:textId="77777777" w:rsidR="00302849" w:rsidRPr="003C04F1" w:rsidRDefault="002C5716" w:rsidP="003D36B2">
            <w:pPr>
              <w:pStyle w:val="TableTextS5"/>
              <w:spacing w:before="0"/>
              <w:rPr>
                <w:color w:val="000000"/>
              </w:rPr>
            </w:pPr>
            <w:r w:rsidRPr="003C04F1">
              <w:rPr>
                <w:color w:val="000000"/>
              </w:rPr>
              <w:tab/>
            </w:r>
            <w:r w:rsidRPr="003C04F1">
              <w:rPr>
                <w:color w:val="000000"/>
              </w:rPr>
              <w:tab/>
            </w:r>
            <w:r w:rsidRPr="003C04F1">
              <w:rPr>
                <w:color w:val="000000"/>
              </w:rPr>
              <w:tab/>
            </w:r>
            <w:r w:rsidRPr="003C04F1">
              <w:rPr>
                <w:color w:val="000000"/>
              </w:rPr>
              <w:tab/>
              <w:t>MOBILE</w:t>
            </w:r>
          </w:p>
          <w:p w14:paraId="2E6AF549" w14:textId="77777777" w:rsidR="00302849" w:rsidRPr="003C04F1" w:rsidRDefault="002C5716" w:rsidP="003D36B2">
            <w:pPr>
              <w:pStyle w:val="TableTextS5"/>
              <w:spacing w:before="0"/>
              <w:rPr>
                <w:color w:val="000000"/>
              </w:rPr>
            </w:pPr>
            <w:r w:rsidRPr="003C04F1">
              <w:rPr>
                <w:color w:val="000000"/>
              </w:rPr>
              <w:tab/>
            </w:r>
            <w:r w:rsidRPr="003C04F1">
              <w:rPr>
                <w:color w:val="000000"/>
              </w:rPr>
              <w:tab/>
            </w:r>
            <w:r w:rsidRPr="003C04F1">
              <w:rPr>
                <w:color w:val="000000"/>
              </w:rPr>
              <w:tab/>
            </w:r>
            <w:r w:rsidRPr="003C04F1">
              <w:rPr>
                <w:color w:val="000000"/>
              </w:rPr>
              <w:tab/>
              <w:t xml:space="preserve">Earth exploration-satellite (Earth-to-space)  </w:t>
            </w:r>
            <w:r w:rsidRPr="003C04F1">
              <w:rPr>
                <w:rStyle w:val="Artref"/>
                <w:color w:val="000000"/>
              </w:rPr>
              <w:t>5.541</w:t>
            </w:r>
          </w:p>
          <w:p w14:paraId="5850B1E2" w14:textId="77777777" w:rsidR="00302849" w:rsidRPr="003C04F1" w:rsidRDefault="002C5716" w:rsidP="003D36B2">
            <w:pPr>
              <w:pStyle w:val="TableTextS5"/>
              <w:rPr>
                <w:color w:val="000000"/>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color w:val="000000"/>
              </w:rPr>
              <w:t>5.540</w:t>
            </w:r>
          </w:p>
        </w:tc>
      </w:tr>
      <w:tr w:rsidR="003D36B2" w:rsidRPr="003C04F1" w14:paraId="40809619" w14:textId="77777777" w:rsidTr="003D36B2">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3868148" w14:textId="77777777" w:rsidR="00302849" w:rsidRPr="003C04F1" w:rsidRDefault="002C5716" w:rsidP="003D36B2">
            <w:pPr>
              <w:pStyle w:val="TableTextS5"/>
            </w:pPr>
            <w:r w:rsidRPr="003C04F1">
              <w:rPr>
                <w:b/>
              </w:rPr>
              <w:t>29.1-29.5</w:t>
            </w:r>
            <w:r w:rsidRPr="003C04F1">
              <w:rPr>
                <w:b/>
              </w:rPr>
              <w:tab/>
            </w:r>
            <w:r w:rsidRPr="003C04F1">
              <w:t>FIXED</w:t>
            </w:r>
          </w:p>
          <w:p w14:paraId="3A1A8F75" w14:textId="77777777" w:rsidR="00302849" w:rsidRPr="003C04F1" w:rsidRDefault="002C5716" w:rsidP="003D36B2">
            <w:pPr>
              <w:pStyle w:val="TableTextS5"/>
              <w:ind w:left="3266" w:hanging="3266"/>
            </w:pPr>
            <w:r w:rsidRPr="003C04F1">
              <w:tab/>
            </w:r>
            <w:r w:rsidRPr="003C04F1">
              <w:tab/>
            </w:r>
            <w:r w:rsidRPr="003C04F1">
              <w:tab/>
            </w:r>
            <w:r w:rsidRPr="003C04F1">
              <w:tab/>
              <w:t xml:space="preserve">FIXED-SATELLITE (Earth-to-space)  5.516B  5.517A  5.523C  5.523E  5.535A  5.539  5.541A  </w:t>
            </w:r>
          </w:p>
          <w:p w14:paraId="62671011" w14:textId="77777777" w:rsidR="00F04DEA" w:rsidRDefault="00F04DEA" w:rsidP="00F04DEA">
            <w:pPr>
              <w:pStyle w:val="TableTextS5"/>
              <w:rPr>
                <w:ins w:id="41" w:author="CEPT" w:date="2023-09-20T08:55:00Z"/>
              </w:rPr>
            </w:pPr>
            <w:ins w:id="42" w:author="CEPT" w:date="2023-09-20T08:55:00Z">
              <w:r w:rsidRPr="003C04F1">
                <w:tab/>
              </w:r>
              <w:r w:rsidRPr="003C04F1">
                <w:tab/>
              </w:r>
              <w:r w:rsidRPr="003C04F1">
                <w:tab/>
              </w:r>
              <w:r w:rsidRPr="003C04F1">
                <w:tab/>
              </w:r>
              <w:r>
                <w:t>INTER</w:t>
              </w:r>
            </w:ins>
            <w:ins w:id="43" w:author="CEPT" w:date="2023-09-20T08:56:00Z">
              <w:r>
                <w:t>-SATELLITE  ADD 5.A117</w:t>
              </w:r>
            </w:ins>
          </w:p>
          <w:p w14:paraId="27FE4F5A" w14:textId="77777777" w:rsidR="00302849" w:rsidRPr="003C04F1" w:rsidRDefault="002C5716" w:rsidP="003D36B2">
            <w:pPr>
              <w:pStyle w:val="TableTextS5"/>
            </w:pPr>
            <w:r w:rsidRPr="003C04F1">
              <w:tab/>
            </w:r>
            <w:r w:rsidRPr="003C04F1">
              <w:tab/>
            </w:r>
            <w:r w:rsidRPr="003C04F1">
              <w:tab/>
            </w:r>
            <w:r w:rsidRPr="003C04F1">
              <w:tab/>
              <w:t>MOBILE</w:t>
            </w:r>
          </w:p>
          <w:p w14:paraId="6236ECFC" w14:textId="77777777" w:rsidR="00302849" w:rsidRPr="003C04F1" w:rsidRDefault="002C5716" w:rsidP="003D36B2">
            <w:pPr>
              <w:pStyle w:val="TableTextS5"/>
            </w:pPr>
            <w:r w:rsidRPr="003C04F1">
              <w:tab/>
            </w:r>
            <w:r w:rsidRPr="003C04F1">
              <w:tab/>
            </w:r>
            <w:r w:rsidRPr="003C04F1">
              <w:tab/>
            </w:r>
            <w:r w:rsidRPr="003C04F1">
              <w:tab/>
              <w:t>Earth exploration-satellite (Earth-to-space)  5.541</w:t>
            </w:r>
          </w:p>
          <w:p w14:paraId="702E6FB6" w14:textId="77777777" w:rsidR="00302849" w:rsidRPr="003C04F1" w:rsidRDefault="002C5716" w:rsidP="003D36B2">
            <w:pPr>
              <w:pStyle w:val="TableTextS5"/>
              <w:rPr>
                <w:color w:val="000000"/>
              </w:rPr>
            </w:pPr>
            <w:r w:rsidRPr="003C04F1">
              <w:tab/>
            </w:r>
            <w:r w:rsidRPr="003C04F1">
              <w:tab/>
            </w:r>
            <w:r w:rsidRPr="003C04F1">
              <w:tab/>
            </w:r>
            <w:r w:rsidRPr="003C04F1">
              <w:tab/>
              <w:t>5.540</w:t>
            </w:r>
          </w:p>
        </w:tc>
      </w:tr>
      <w:tr w:rsidR="003D36B2" w:rsidRPr="003C04F1" w14:paraId="7DA1FB58" w14:textId="77777777" w:rsidTr="003D36B2">
        <w:trPr>
          <w:cantSplit/>
          <w:jc w:val="center"/>
        </w:trPr>
        <w:tc>
          <w:tcPr>
            <w:tcW w:w="3084" w:type="dxa"/>
            <w:tcBorders>
              <w:top w:val="single" w:sz="4" w:space="0" w:color="auto"/>
              <w:left w:val="single" w:sz="4" w:space="0" w:color="auto"/>
              <w:bottom w:val="nil"/>
              <w:right w:val="single" w:sz="4" w:space="0" w:color="auto"/>
            </w:tcBorders>
            <w:hideMark/>
          </w:tcPr>
          <w:p w14:paraId="200B1606" w14:textId="77777777" w:rsidR="00302849" w:rsidRPr="003C04F1" w:rsidRDefault="002C5716" w:rsidP="003D36B2">
            <w:pPr>
              <w:pStyle w:val="TableTextS5"/>
              <w:rPr>
                <w:rStyle w:val="Tablefreq"/>
              </w:rPr>
            </w:pPr>
            <w:r w:rsidRPr="003C04F1">
              <w:rPr>
                <w:rStyle w:val="Tablefreq"/>
              </w:rPr>
              <w:t>29.5-29.9</w:t>
            </w:r>
          </w:p>
          <w:p w14:paraId="6458AEF5" w14:textId="77777777" w:rsidR="00302849" w:rsidRPr="003C04F1" w:rsidRDefault="002C5716" w:rsidP="003D36B2">
            <w:pPr>
              <w:pStyle w:val="TableTextS5"/>
              <w:rPr>
                <w:color w:val="000000"/>
              </w:rPr>
            </w:pPr>
            <w:r w:rsidRPr="003C04F1">
              <w:rPr>
                <w:color w:val="000000"/>
              </w:rPr>
              <w:t>FIXED-SATELLITE</w:t>
            </w:r>
            <w:r w:rsidRPr="003C04F1">
              <w:rPr>
                <w:color w:val="000000"/>
              </w:rPr>
              <w:br/>
              <w:t xml:space="preserve">(Earth-to-space)  </w:t>
            </w:r>
            <w:r w:rsidRPr="003C04F1">
              <w:rPr>
                <w:rStyle w:val="Artref"/>
              </w:rPr>
              <w:t>5.484A</w:t>
            </w:r>
            <w:r w:rsidRPr="003C04F1">
              <w:rPr>
                <w:color w:val="000000"/>
              </w:rPr>
              <w:t xml:space="preserve">  </w:t>
            </w:r>
            <w:r w:rsidRPr="003C04F1">
              <w:rPr>
                <w:rStyle w:val="Artref"/>
              </w:rPr>
              <w:t>5.484B  5.516B  5.527A  5.539</w:t>
            </w:r>
            <w:r w:rsidRPr="003C04F1">
              <w:rPr>
                <w:color w:val="000000"/>
              </w:rPr>
              <w:t xml:space="preserve"> </w:t>
            </w:r>
          </w:p>
          <w:p w14:paraId="172201C5" w14:textId="7D2A5EC7" w:rsidR="00F04DEA" w:rsidRDefault="00F04DEA" w:rsidP="00F04DEA">
            <w:pPr>
              <w:pStyle w:val="TableTextS5"/>
              <w:rPr>
                <w:ins w:id="44" w:author="CEPT" w:date="2023-09-20T08:55:00Z"/>
              </w:rPr>
            </w:pPr>
            <w:ins w:id="45" w:author="CEPT" w:date="2023-09-20T08:55:00Z">
              <w:r>
                <w:t>INTER</w:t>
              </w:r>
            </w:ins>
            <w:ins w:id="46" w:author="CEPT" w:date="2023-09-20T08:56:00Z">
              <w:r>
                <w:t>-SATELLITE  ADD 5.A117</w:t>
              </w:r>
            </w:ins>
          </w:p>
          <w:p w14:paraId="393CD17C" w14:textId="77777777" w:rsidR="00302849" w:rsidRPr="003C04F1" w:rsidRDefault="002C5716" w:rsidP="003D36B2">
            <w:pPr>
              <w:pStyle w:val="TableTextS5"/>
              <w:rPr>
                <w:color w:val="000000"/>
              </w:rPr>
            </w:pPr>
            <w:r w:rsidRPr="003C04F1">
              <w:rPr>
                <w:color w:val="000000"/>
              </w:rPr>
              <w:t>Earth exploration-satellite</w:t>
            </w:r>
            <w:r w:rsidRPr="003C04F1">
              <w:rPr>
                <w:color w:val="000000"/>
              </w:rPr>
              <w:br/>
              <w:t xml:space="preserve">(Earth-to-space)  </w:t>
            </w:r>
            <w:r w:rsidRPr="003C04F1">
              <w:rPr>
                <w:rStyle w:val="Artref"/>
              </w:rPr>
              <w:t>5.541</w:t>
            </w:r>
          </w:p>
          <w:p w14:paraId="6D3D4BC6" w14:textId="77777777" w:rsidR="00302849" w:rsidRPr="003C04F1" w:rsidRDefault="002C5716" w:rsidP="003D36B2">
            <w:pPr>
              <w:pStyle w:val="TableTextS5"/>
              <w:rPr>
                <w:color w:val="000000"/>
              </w:rPr>
            </w:pPr>
            <w:r w:rsidRPr="003C04F1">
              <w:rPr>
                <w:color w:val="000000"/>
              </w:rPr>
              <w:t>Mobile-satellite (Earth-to-space)</w:t>
            </w:r>
          </w:p>
        </w:tc>
        <w:tc>
          <w:tcPr>
            <w:tcW w:w="3084" w:type="dxa"/>
            <w:tcBorders>
              <w:top w:val="single" w:sz="4" w:space="0" w:color="auto"/>
              <w:left w:val="single" w:sz="4" w:space="0" w:color="auto"/>
              <w:bottom w:val="nil"/>
              <w:right w:val="single" w:sz="4" w:space="0" w:color="auto"/>
            </w:tcBorders>
            <w:hideMark/>
          </w:tcPr>
          <w:p w14:paraId="6390E0F1" w14:textId="77777777" w:rsidR="00302849" w:rsidRPr="003C04F1" w:rsidRDefault="002C5716" w:rsidP="003D36B2">
            <w:pPr>
              <w:pStyle w:val="TableTextS5"/>
              <w:rPr>
                <w:rStyle w:val="Tablefreq"/>
              </w:rPr>
            </w:pPr>
            <w:r w:rsidRPr="003C04F1">
              <w:rPr>
                <w:rStyle w:val="Tablefreq"/>
              </w:rPr>
              <w:t>29.5-29.9</w:t>
            </w:r>
          </w:p>
          <w:p w14:paraId="48125AB0" w14:textId="77777777" w:rsidR="00302849" w:rsidRPr="003C04F1" w:rsidRDefault="002C5716" w:rsidP="003D36B2">
            <w:pPr>
              <w:pStyle w:val="TableTextS5"/>
              <w:rPr>
                <w:color w:val="000000"/>
              </w:rPr>
            </w:pPr>
            <w:r w:rsidRPr="003C04F1">
              <w:rPr>
                <w:color w:val="000000"/>
              </w:rPr>
              <w:t>FIXED-SATELLITE</w:t>
            </w:r>
            <w:r w:rsidRPr="003C04F1">
              <w:rPr>
                <w:color w:val="000000"/>
              </w:rPr>
              <w:br/>
              <w:t xml:space="preserve">(Earth-to-space)  </w:t>
            </w:r>
            <w:r w:rsidRPr="003C04F1">
              <w:rPr>
                <w:rStyle w:val="Artref"/>
              </w:rPr>
              <w:t>5.484A  5.484B  5.516B  5.527A  5.539</w:t>
            </w:r>
            <w:r w:rsidRPr="003C04F1">
              <w:rPr>
                <w:color w:val="000000"/>
              </w:rPr>
              <w:t xml:space="preserve"> </w:t>
            </w:r>
          </w:p>
          <w:p w14:paraId="512C2F30" w14:textId="7B9DDD25" w:rsidR="00F04DEA" w:rsidRDefault="00F04DEA" w:rsidP="00F04DEA">
            <w:pPr>
              <w:pStyle w:val="TableTextS5"/>
              <w:rPr>
                <w:ins w:id="47" w:author="CEPT" w:date="2023-09-20T08:55:00Z"/>
              </w:rPr>
            </w:pPr>
            <w:ins w:id="48" w:author="CEPT" w:date="2023-09-20T08:55:00Z">
              <w:r>
                <w:t>INTER</w:t>
              </w:r>
            </w:ins>
            <w:ins w:id="49" w:author="CEPT" w:date="2023-09-20T08:56:00Z">
              <w:r>
                <w:t>-SATELLITE  ADD 5.A117</w:t>
              </w:r>
            </w:ins>
          </w:p>
          <w:p w14:paraId="032DE350" w14:textId="77777777" w:rsidR="00302849" w:rsidRPr="003C04F1" w:rsidRDefault="002C5716" w:rsidP="003D36B2">
            <w:pPr>
              <w:pStyle w:val="TableTextS5"/>
              <w:rPr>
                <w:color w:val="000000"/>
              </w:rPr>
            </w:pPr>
            <w:r w:rsidRPr="003C04F1">
              <w:rPr>
                <w:color w:val="000000"/>
              </w:rPr>
              <w:t>MOBILE-SATELLITE</w:t>
            </w:r>
            <w:r w:rsidRPr="003C04F1">
              <w:rPr>
                <w:color w:val="000000"/>
              </w:rPr>
              <w:br/>
              <w:t>(Earth-to-space)</w:t>
            </w:r>
          </w:p>
          <w:p w14:paraId="12763195" w14:textId="77777777" w:rsidR="00302849" w:rsidRPr="003C04F1" w:rsidRDefault="002C5716" w:rsidP="003D36B2">
            <w:pPr>
              <w:pStyle w:val="TableTextS5"/>
              <w:rPr>
                <w:color w:val="000000"/>
              </w:rPr>
            </w:pPr>
            <w:r w:rsidRPr="003C04F1">
              <w:rPr>
                <w:color w:val="000000"/>
              </w:rPr>
              <w:t>Earth exploration-satellite</w:t>
            </w:r>
            <w:r w:rsidRPr="003C04F1">
              <w:rPr>
                <w:color w:val="000000"/>
              </w:rPr>
              <w:br/>
              <w:t xml:space="preserve">(Earth-to-space)  </w:t>
            </w:r>
            <w:r w:rsidRPr="003C04F1">
              <w:rPr>
                <w:rStyle w:val="Artref"/>
              </w:rPr>
              <w:t>5.541</w:t>
            </w:r>
          </w:p>
        </w:tc>
        <w:tc>
          <w:tcPr>
            <w:tcW w:w="3136" w:type="dxa"/>
            <w:tcBorders>
              <w:top w:val="single" w:sz="4" w:space="0" w:color="auto"/>
              <w:left w:val="single" w:sz="4" w:space="0" w:color="auto"/>
              <w:bottom w:val="nil"/>
              <w:right w:val="single" w:sz="4" w:space="0" w:color="auto"/>
            </w:tcBorders>
            <w:hideMark/>
          </w:tcPr>
          <w:p w14:paraId="5B58D97A" w14:textId="77777777" w:rsidR="00302849" w:rsidRPr="003C04F1" w:rsidRDefault="002C5716" w:rsidP="003D36B2">
            <w:pPr>
              <w:pStyle w:val="TableTextS5"/>
              <w:rPr>
                <w:rStyle w:val="Tablefreq"/>
              </w:rPr>
            </w:pPr>
            <w:r w:rsidRPr="003C04F1">
              <w:rPr>
                <w:rStyle w:val="Tablefreq"/>
              </w:rPr>
              <w:t>29.5-29.9</w:t>
            </w:r>
          </w:p>
          <w:p w14:paraId="7A9BFE93" w14:textId="77777777" w:rsidR="00302849" w:rsidRPr="003C04F1" w:rsidRDefault="002C5716" w:rsidP="003D36B2">
            <w:pPr>
              <w:pStyle w:val="TableTextS5"/>
              <w:rPr>
                <w:color w:val="000000"/>
              </w:rPr>
            </w:pPr>
            <w:r w:rsidRPr="003C04F1">
              <w:rPr>
                <w:color w:val="000000"/>
              </w:rPr>
              <w:t>FIXED-SATELLITE</w:t>
            </w:r>
            <w:r w:rsidRPr="003C04F1">
              <w:rPr>
                <w:color w:val="000000"/>
              </w:rPr>
              <w:br/>
              <w:t xml:space="preserve">(Earth-to-space)  </w:t>
            </w:r>
            <w:r w:rsidRPr="003C04F1">
              <w:rPr>
                <w:rStyle w:val="Artref"/>
              </w:rPr>
              <w:t>5.484A  5.484B  5.516B  5.527A  5.539</w:t>
            </w:r>
            <w:r w:rsidRPr="003C04F1">
              <w:rPr>
                <w:color w:val="000000"/>
              </w:rPr>
              <w:t xml:space="preserve"> </w:t>
            </w:r>
          </w:p>
          <w:p w14:paraId="2DB01780" w14:textId="68823A7F" w:rsidR="00F04DEA" w:rsidRDefault="00F04DEA" w:rsidP="00F04DEA">
            <w:pPr>
              <w:pStyle w:val="TableTextS5"/>
              <w:rPr>
                <w:ins w:id="50" w:author="CEPT" w:date="2023-09-20T08:55:00Z"/>
              </w:rPr>
            </w:pPr>
            <w:ins w:id="51" w:author="CEPT" w:date="2023-09-20T08:55:00Z">
              <w:r>
                <w:t>INTER</w:t>
              </w:r>
            </w:ins>
            <w:ins w:id="52" w:author="CEPT" w:date="2023-09-20T08:56:00Z">
              <w:r>
                <w:t>-SATELLITE  ADD 5.A117</w:t>
              </w:r>
            </w:ins>
          </w:p>
          <w:p w14:paraId="4D8244C3" w14:textId="77777777" w:rsidR="00302849" w:rsidRPr="003C04F1" w:rsidRDefault="002C5716" w:rsidP="003D36B2">
            <w:pPr>
              <w:pStyle w:val="TableTextS5"/>
              <w:rPr>
                <w:color w:val="000000"/>
              </w:rPr>
            </w:pPr>
            <w:r w:rsidRPr="003C04F1">
              <w:rPr>
                <w:color w:val="000000"/>
              </w:rPr>
              <w:t>Earth exploration-satellite</w:t>
            </w:r>
            <w:r w:rsidRPr="003C04F1">
              <w:rPr>
                <w:color w:val="000000"/>
              </w:rPr>
              <w:br/>
              <w:t xml:space="preserve">(Earth-to-space)  </w:t>
            </w:r>
            <w:r w:rsidRPr="003C04F1">
              <w:rPr>
                <w:rStyle w:val="Artref"/>
              </w:rPr>
              <w:t>5.541</w:t>
            </w:r>
          </w:p>
          <w:p w14:paraId="1994D452" w14:textId="77777777" w:rsidR="00302849" w:rsidRPr="003C04F1" w:rsidRDefault="002C5716" w:rsidP="003D36B2">
            <w:pPr>
              <w:pStyle w:val="TableTextS5"/>
              <w:rPr>
                <w:color w:val="000000"/>
              </w:rPr>
            </w:pPr>
            <w:r w:rsidRPr="003C04F1">
              <w:rPr>
                <w:color w:val="000000"/>
              </w:rPr>
              <w:t xml:space="preserve">Mobile-satellite (Earth-to-space) </w:t>
            </w:r>
          </w:p>
        </w:tc>
      </w:tr>
      <w:tr w:rsidR="003D36B2" w:rsidRPr="003C04F1" w14:paraId="6D3DA6F3" w14:textId="77777777" w:rsidTr="003D36B2">
        <w:trPr>
          <w:cantSplit/>
          <w:jc w:val="center"/>
        </w:trPr>
        <w:tc>
          <w:tcPr>
            <w:tcW w:w="3084" w:type="dxa"/>
            <w:tcBorders>
              <w:top w:val="nil"/>
              <w:left w:val="single" w:sz="4" w:space="0" w:color="auto"/>
              <w:bottom w:val="single" w:sz="4" w:space="0" w:color="auto"/>
              <w:right w:val="single" w:sz="4" w:space="0" w:color="auto"/>
            </w:tcBorders>
            <w:hideMark/>
          </w:tcPr>
          <w:p w14:paraId="4A344997" w14:textId="77777777" w:rsidR="00302849" w:rsidRPr="003C04F1" w:rsidRDefault="002C5716" w:rsidP="003D36B2">
            <w:pPr>
              <w:pStyle w:val="TableTextS5"/>
              <w:spacing w:before="30" w:after="30"/>
              <w:rPr>
                <w:rStyle w:val="Artref"/>
                <w:color w:val="000000"/>
              </w:rPr>
            </w:pPr>
            <w:r w:rsidRPr="003C04F1">
              <w:rPr>
                <w:rStyle w:val="Artref"/>
                <w:color w:val="000000"/>
              </w:rPr>
              <w:t>5.540</w:t>
            </w:r>
            <w:r w:rsidRPr="003C04F1">
              <w:rPr>
                <w:rStyle w:val="Artref"/>
              </w:rPr>
              <w:t xml:space="preserve">  </w:t>
            </w:r>
            <w:r w:rsidRPr="003C04F1">
              <w:rPr>
                <w:rStyle w:val="Artref"/>
                <w:color w:val="000000"/>
              </w:rPr>
              <w:t>5.542</w:t>
            </w:r>
          </w:p>
        </w:tc>
        <w:tc>
          <w:tcPr>
            <w:tcW w:w="3084" w:type="dxa"/>
            <w:tcBorders>
              <w:top w:val="nil"/>
              <w:left w:val="single" w:sz="4" w:space="0" w:color="auto"/>
              <w:bottom w:val="single" w:sz="4" w:space="0" w:color="auto"/>
              <w:right w:val="single" w:sz="4" w:space="0" w:color="auto"/>
            </w:tcBorders>
            <w:hideMark/>
          </w:tcPr>
          <w:p w14:paraId="52F811FA" w14:textId="77777777" w:rsidR="00302849" w:rsidRPr="003C04F1" w:rsidRDefault="002C5716" w:rsidP="003D36B2">
            <w:pPr>
              <w:pStyle w:val="TableTextS5"/>
              <w:spacing w:before="30" w:after="30"/>
              <w:rPr>
                <w:rStyle w:val="Artref"/>
                <w:color w:val="000000"/>
              </w:rPr>
            </w:pPr>
            <w:r w:rsidRPr="003C04F1">
              <w:rPr>
                <w:rStyle w:val="Artref"/>
                <w:color w:val="000000"/>
              </w:rPr>
              <w:t>5.525</w:t>
            </w:r>
            <w:r w:rsidRPr="003C04F1">
              <w:rPr>
                <w:rStyle w:val="Artref"/>
              </w:rPr>
              <w:t xml:space="preserve">  </w:t>
            </w:r>
            <w:r w:rsidRPr="003C04F1">
              <w:rPr>
                <w:rStyle w:val="Artref"/>
                <w:color w:val="000000"/>
              </w:rPr>
              <w:t>5.526</w:t>
            </w:r>
            <w:r w:rsidRPr="003C04F1">
              <w:rPr>
                <w:rStyle w:val="Artref"/>
              </w:rPr>
              <w:t xml:space="preserve">  </w:t>
            </w:r>
            <w:r w:rsidRPr="003C04F1">
              <w:rPr>
                <w:rStyle w:val="Artref"/>
                <w:color w:val="000000"/>
              </w:rPr>
              <w:t>5.527</w:t>
            </w:r>
            <w:r w:rsidRPr="003C04F1">
              <w:rPr>
                <w:rStyle w:val="Artref"/>
              </w:rPr>
              <w:t xml:space="preserve">  </w:t>
            </w:r>
            <w:r w:rsidRPr="003C04F1">
              <w:rPr>
                <w:rStyle w:val="Artref"/>
                <w:color w:val="000000"/>
              </w:rPr>
              <w:t>5.529</w:t>
            </w:r>
            <w:r w:rsidRPr="003C04F1">
              <w:rPr>
                <w:rStyle w:val="Artref"/>
              </w:rPr>
              <w:t xml:space="preserve">  </w:t>
            </w:r>
            <w:r w:rsidRPr="003C04F1">
              <w:rPr>
                <w:rStyle w:val="Artref"/>
                <w:color w:val="000000"/>
              </w:rPr>
              <w:t xml:space="preserve">5.540 </w:t>
            </w:r>
          </w:p>
        </w:tc>
        <w:tc>
          <w:tcPr>
            <w:tcW w:w="3136" w:type="dxa"/>
            <w:tcBorders>
              <w:top w:val="nil"/>
              <w:left w:val="single" w:sz="4" w:space="0" w:color="auto"/>
              <w:bottom w:val="single" w:sz="4" w:space="0" w:color="auto"/>
              <w:right w:val="single" w:sz="4" w:space="0" w:color="auto"/>
            </w:tcBorders>
            <w:hideMark/>
          </w:tcPr>
          <w:p w14:paraId="11D681C9" w14:textId="77777777" w:rsidR="00302849" w:rsidRPr="003C04F1" w:rsidRDefault="002C5716" w:rsidP="003D36B2">
            <w:pPr>
              <w:pStyle w:val="TableTextS5"/>
              <w:spacing w:before="30" w:after="30"/>
              <w:rPr>
                <w:rStyle w:val="Artref"/>
                <w:color w:val="000000"/>
              </w:rPr>
            </w:pPr>
            <w:r w:rsidRPr="003C04F1">
              <w:rPr>
                <w:rStyle w:val="Artref"/>
                <w:color w:val="000000"/>
              </w:rPr>
              <w:t>5.540</w:t>
            </w:r>
            <w:r w:rsidRPr="003C04F1">
              <w:rPr>
                <w:rStyle w:val="Artref"/>
              </w:rPr>
              <w:t xml:space="preserve">  </w:t>
            </w:r>
            <w:r w:rsidRPr="003C04F1">
              <w:rPr>
                <w:rStyle w:val="Artref"/>
                <w:color w:val="000000"/>
              </w:rPr>
              <w:t>5.542</w:t>
            </w:r>
          </w:p>
        </w:tc>
      </w:tr>
    </w:tbl>
    <w:p w14:paraId="713ABB8D" w14:textId="6F98F42D" w:rsidR="00A74726" w:rsidRDefault="00A74726">
      <w:pPr>
        <w:pStyle w:val="Reasons"/>
      </w:pPr>
    </w:p>
    <w:p w14:paraId="7539F30D" w14:textId="3E1401BB" w:rsidR="00A74726" w:rsidRDefault="002C5716">
      <w:pPr>
        <w:pStyle w:val="Proposal"/>
      </w:pPr>
      <w:r>
        <w:lastRenderedPageBreak/>
        <w:t>MOD</w:t>
      </w:r>
      <w:r>
        <w:tab/>
        <w:t>EUR/</w:t>
      </w:r>
      <w:r w:rsidR="009A2280">
        <w:t>XXXX</w:t>
      </w:r>
      <w:r>
        <w:t>A17/</w:t>
      </w:r>
      <w:r w:rsidR="009A2280">
        <w:t>6</w:t>
      </w:r>
    </w:p>
    <w:p w14:paraId="4B2E2A0A" w14:textId="77777777" w:rsidR="00302849" w:rsidRPr="003C04F1" w:rsidRDefault="002C5716" w:rsidP="003D36B2">
      <w:pPr>
        <w:pStyle w:val="Tabletitle"/>
      </w:pPr>
      <w:r w:rsidRPr="003C04F1">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3D36B2" w:rsidRPr="003C04F1" w14:paraId="046A3003" w14:textId="77777777" w:rsidTr="003D36B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50FA643" w14:textId="77777777" w:rsidR="00302849" w:rsidRPr="003C04F1" w:rsidRDefault="002C5716" w:rsidP="003D36B2">
            <w:pPr>
              <w:pStyle w:val="Tablehead"/>
              <w:rPr>
                <w:rStyle w:val="Tablefreq"/>
              </w:rPr>
            </w:pPr>
            <w:r w:rsidRPr="003C04F1">
              <w:t>Allocation to services</w:t>
            </w:r>
          </w:p>
        </w:tc>
      </w:tr>
      <w:tr w:rsidR="003D36B2" w:rsidRPr="003C04F1" w14:paraId="61BF628D" w14:textId="77777777" w:rsidTr="003D36B2">
        <w:trPr>
          <w:cantSplit/>
          <w:jc w:val="center"/>
        </w:trPr>
        <w:tc>
          <w:tcPr>
            <w:tcW w:w="3099" w:type="dxa"/>
            <w:tcBorders>
              <w:top w:val="single" w:sz="4" w:space="0" w:color="auto"/>
              <w:left w:val="single" w:sz="4" w:space="0" w:color="auto"/>
              <w:bottom w:val="single" w:sz="4" w:space="0" w:color="auto"/>
              <w:right w:val="single" w:sz="4" w:space="0" w:color="auto"/>
            </w:tcBorders>
          </w:tcPr>
          <w:p w14:paraId="78C08421" w14:textId="77777777" w:rsidR="00302849" w:rsidRPr="003C04F1" w:rsidRDefault="002C5716" w:rsidP="003D36B2">
            <w:pPr>
              <w:pStyle w:val="Tablehead"/>
              <w:rPr>
                <w:rStyle w:val="Tablefreq"/>
              </w:rPr>
            </w:pPr>
            <w:r w:rsidRPr="003C04F1">
              <w:t>Region 1</w:t>
            </w:r>
          </w:p>
        </w:tc>
        <w:tc>
          <w:tcPr>
            <w:tcW w:w="3100" w:type="dxa"/>
            <w:tcBorders>
              <w:top w:val="single" w:sz="4" w:space="0" w:color="auto"/>
              <w:left w:val="single" w:sz="4" w:space="0" w:color="auto"/>
              <w:bottom w:val="single" w:sz="4" w:space="0" w:color="auto"/>
              <w:right w:val="single" w:sz="4" w:space="0" w:color="auto"/>
            </w:tcBorders>
          </w:tcPr>
          <w:p w14:paraId="0C99EA2A" w14:textId="77777777" w:rsidR="00302849" w:rsidRPr="003C04F1" w:rsidRDefault="002C5716" w:rsidP="003D36B2">
            <w:pPr>
              <w:pStyle w:val="Tablehead"/>
              <w:rPr>
                <w:rStyle w:val="Tablefreq"/>
              </w:rPr>
            </w:pPr>
            <w:r w:rsidRPr="003C04F1">
              <w:t>Region 2</w:t>
            </w:r>
          </w:p>
        </w:tc>
        <w:tc>
          <w:tcPr>
            <w:tcW w:w="3100" w:type="dxa"/>
            <w:tcBorders>
              <w:top w:val="single" w:sz="4" w:space="0" w:color="auto"/>
              <w:left w:val="single" w:sz="4" w:space="0" w:color="auto"/>
              <w:bottom w:val="single" w:sz="4" w:space="0" w:color="auto"/>
              <w:right w:val="single" w:sz="4" w:space="0" w:color="auto"/>
            </w:tcBorders>
          </w:tcPr>
          <w:p w14:paraId="07B9109F" w14:textId="77777777" w:rsidR="00302849" w:rsidRPr="003C04F1" w:rsidRDefault="002C5716" w:rsidP="003D36B2">
            <w:pPr>
              <w:pStyle w:val="Tablehead"/>
              <w:rPr>
                <w:rStyle w:val="Tablefreq"/>
              </w:rPr>
            </w:pPr>
            <w:r w:rsidRPr="003C04F1">
              <w:t>Region 3</w:t>
            </w:r>
          </w:p>
        </w:tc>
      </w:tr>
      <w:tr w:rsidR="003D36B2" w:rsidRPr="003C04F1" w14:paraId="5C57FB80" w14:textId="77777777" w:rsidTr="003D36B2">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6349D4F" w14:textId="77777777" w:rsidR="00302849" w:rsidRPr="003C04F1" w:rsidRDefault="002C5716" w:rsidP="003D36B2">
            <w:pPr>
              <w:pStyle w:val="TableTextS5"/>
            </w:pPr>
            <w:r w:rsidRPr="003C04F1">
              <w:rPr>
                <w:rStyle w:val="Tablefreq"/>
              </w:rPr>
              <w:t>29.9-30</w:t>
            </w:r>
            <w:r w:rsidRPr="003C04F1">
              <w:tab/>
            </w:r>
            <w:r w:rsidRPr="003C04F1">
              <w:rPr>
                <w:b/>
              </w:rPr>
              <w:tab/>
            </w:r>
            <w:r w:rsidRPr="003C04F1">
              <w:t xml:space="preserve">FIXED-SATELLITE (Earth-to-space)  </w:t>
            </w:r>
            <w:r w:rsidRPr="003C04F1">
              <w:rPr>
                <w:rStyle w:val="Artref"/>
              </w:rPr>
              <w:t>5.484A</w:t>
            </w:r>
            <w:r w:rsidRPr="003C04F1">
              <w:t xml:space="preserve">  </w:t>
            </w:r>
            <w:r w:rsidRPr="003C04F1">
              <w:rPr>
                <w:rStyle w:val="Artref"/>
              </w:rPr>
              <w:t>5.484B  5.516B  5.527A</w:t>
            </w:r>
            <w:r w:rsidRPr="003C04F1">
              <w:t xml:space="preserve">  </w:t>
            </w:r>
            <w:r w:rsidRPr="003C04F1">
              <w:tab/>
            </w:r>
            <w:r w:rsidRPr="003C04F1">
              <w:tab/>
            </w:r>
            <w:r w:rsidRPr="003C04F1">
              <w:tab/>
            </w:r>
            <w:r w:rsidRPr="003C04F1">
              <w:rPr>
                <w:rStyle w:val="Artref"/>
              </w:rPr>
              <w:t>5.539</w:t>
            </w:r>
            <w:r w:rsidRPr="003C04F1">
              <w:t xml:space="preserve"> </w:t>
            </w:r>
          </w:p>
          <w:p w14:paraId="59DC6399" w14:textId="77777777" w:rsidR="00F04DEA" w:rsidRDefault="00F04DEA" w:rsidP="00F04DEA">
            <w:pPr>
              <w:pStyle w:val="TableTextS5"/>
              <w:rPr>
                <w:ins w:id="53" w:author="CEPT" w:date="2023-09-20T08:55:00Z"/>
              </w:rPr>
            </w:pPr>
            <w:ins w:id="54" w:author="CEPT" w:date="2023-09-20T08:55:00Z">
              <w:r w:rsidRPr="003C04F1">
                <w:tab/>
              </w:r>
              <w:r w:rsidRPr="003C04F1">
                <w:tab/>
              </w:r>
              <w:r w:rsidRPr="003C04F1">
                <w:tab/>
              </w:r>
              <w:r w:rsidRPr="003C04F1">
                <w:tab/>
              </w:r>
              <w:r>
                <w:t>INTER</w:t>
              </w:r>
            </w:ins>
            <w:ins w:id="55" w:author="CEPT" w:date="2023-09-20T08:56:00Z">
              <w:r>
                <w:t>-SATELLITE  ADD 5.A117</w:t>
              </w:r>
            </w:ins>
          </w:p>
          <w:p w14:paraId="2B838A43" w14:textId="77777777" w:rsidR="00302849" w:rsidRPr="003C04F1" w:rsidRDefault="002C5716" w:rsidP="003D36B2">
            <w:pPr>
              <w:pStyle w:val="TableTextS5"/>
            </w:pPr>
            <w:r w:rsidRPr="003C04F1">
              <w:tab/>
            </w:r>
            <w:r w:rsidRPr="003C04F1">
              <w:tab/>
            </w:r>
            <w:r w:rsidRPr="003C04F1">
              <w:tab/>
            </w:r>
            <w:r w:rsidRPr="003C04F1">
              <w:tab/>
              <w:t>MOBILE-SATELLITE (Earth-to-space)</w:t>
            </w:r>
          </w:p>
          <w:p w14:paraId="705BE668" w14:textId="77777777" w:rsidR="00302849" w:rsidRPr="003C04F1" w:rsidRDefault="002C5716" w:rsidP="003D36B2">
            <w:pPr>
              <w:pStyle w:val="TableTextS5"/>
            </w:pPr>
            <w:r w:rsidRPr="003C04F1">
              <w:tab/>
            </w:r>
            <w:r w:rsidRPr="003C04F1">
              <w:tab/>
            </w:r>
            <w:r w:rsidRPr="003C04F1">
              <w:tab/>
            </w:r>
            <w:r w:rsidRPr="003C04F1">
              <w:tab/>
              <w:t xml:space="preserve">Earth exploration-satellite (Earth-to-space)  </w:t>
            </w:r>
            <w:r w:rsidRPr="003C04F1">
              <w:rPr>
                <w:rStyle w:val="Artref"/>
              </w:rPr>
              <w:t>5.541</w:t>
            </w:r>
            <w:r w:rsidRPr="003C04F1">
              <w:t xml:space="preserve">  </w:t>
            </w:r>
            <w:r w:rsidRPr="003C04F1">
              <w:rPr>
                <w:rStyle w:val="Artref"/>
              </w:rPr>
              <w:t>5.543</w:t>
            </w:r>
          </w:p>
          <w:p w14:paraId="10A31B38" w14:textId="77777777" w:rsidR="00302849" w:rsidRPr="003C04F1" w:rsidRDefault="002C5716" w:rsidP="003D36B2">
            <w:pPr>
              <w:pStyle w:val="TableTextS5"/>
              <w:rPr>
                <w:rStyle w:val="Tablefreq"/>
              </w:rPr>
            </w:pPr>
            <w:r w:rsidRPr="003C04F1">
              <w:rPr>
                <w:color w:val="000000"/>
              </w:rPr>
              <w:tab/>
            </w:r>
            <w:r w:rsidRPr="003C04F1">
              <w:rPr>
                <w:color w:val="000000"/>
              </w:rPr>
              <w:tab/>
            </w:r>
            <w:r w:rsidRPr="003C04F1">
              <w:rPr>
                <w:color w:val="000000"/>
              </w:rPr>
              <w:tab/>
            </w:r>
            <w:r w:rsidRPr="003C04F1">
              <w:rPr>
                <w:color w:val="000000"/>
              </w:rPr>
              <w:tab/>
            </w:r>
            <w:r w:rsidRPr="003C04F1">
              <w:rPr>
                <w:rStyle w:val="Artref"/>
              </w:rPr>
              <w:t>5.525</w:t>
            </w:r>
            <w:r w:rsidRPr="003C04F1">
              <w:rPr>
                <w:color w:val="000000"/>
              </w:rPr>
              <w:t xml:space="preserve">  </w:t>
            </w:r>
            <w:r w:rsidRPr="003C04F1">
              <w:rPr>
                <w:rStyle w:val="Artref"/>
              </w:rPr>
              <w:t>5.526</w:t>
            </w:r>
            <w:r w:rsidRPr="003C04F1">
              <w:rPr>
                <w:color w:val="000000"/>
              </w:rPr>
              <w:t xml:space="preserve">  </w:t>
            </w:r>
            <w:r w:rsidRPr="003C04F1">
              <w:rPr>
                <w:rStyle w:val="Artref"/>
              </w:rPr>
              <w:t>5.527</w:t>
            </w:r>
            <w:r w:rsidRPr="003C04F1">
              <w:rPr>
                <w:color w:val="000000"/>
              </w:rPr>
              <w:t xml:space="preserve">  </w:t>
            </w:r>
            <w:r w:rsidRPr="003C04F1">
              <w:rPr>
                <w:rStyle w:val="Artref"/>
              </w:rPr>
              <w:t>5.538</w:t>
            </w:r>
            <w:r w:rsidRPr="003C04F1">
              <w:rPr>
                <w:color w:val="000000"/>
              </w:rPr>
              <w:t xml:space="preserve">  </w:t>
            </w:r>
            <w:r w:rsidRPr="003C04F1">
              <w:rPr>
                <w:rStyle w:val="Artref"/>
              </w:rPr>
              <w:t>5.540</w:t>
            </w:r>
            <w:r w:rsidRPr="003C04F1">
              <w:rPr>
                <w:color w:val="000000"/>
              </w:rPr>
              <w:t xml:space="preserve">  </w:t>
            </w:r>
            <w:r w:rsidRPr="003C04F1">
              <w:rPr>
                <w:rStyle w:val="Artref"/>
              </w:rPr>
              <w:t>5.542</w:t>
            </w:r>
          </w:p>
        </w:tc>
      </w:tr>
    </w:tbl>
    <w:p w14:paraId="08B077D1" w14:textId="029FCC3C" w:rsidR="00A74726" w:rsidRDefault="00A74726">
      <w:pPr>
        <w:pStyle w:val="Reasons"/>
      </w:pPr>
    </w:p>
    <w:p w14:paraId="5C76661A" w14:textId="4972E1EA" w:rsidR="00D61A24" w:rsidRDefault="00D61A24" w:rsidP="00D61A24">
      <w:pPr>
        <w:pStyle w:val="Proposal"/>
      </w:pPr>
      <w:bookmarkStart w:id="56" w:name="_Toc42842422"/>
      <w:r>
        <w:t>ADD</w:t>
      </w:r>
      <w:r>
        <w:tab/>
        <w:t>EUR/</w:t>
      </w:r>
      <w:r w:rsidR="009A2280">
        <w:t>XXXX</w:t>
      </w:r>
      <w:r>
        <w:t>A17/</w:t>
      </w:r>
      <w:r w:rsidR="009A2280">
        <w:t>7</w:t>
      </w:r>
    </w:p>
    <w:p w14:paraId="2B025573" w14:textId="6D0F43F7" w:rsidR="00F04DEA" w:rsidRPr="00F04DEA" w:rsidRDefault="00D61A24" w:rsidP="00F04DEA">
      <w:pPr>
        <w:pStyle w:val="Note"/>
        <w:jc w:val="both"/>
        <w:rPr>
          <w:lang w:eastAsia="zh-CN"/>
        </w:rPr>
      </w:pPr>
      <w:r>
        <w:rPr>
          <w:rStyle w:val="Artdef"/>
        </w:rPr>
        <w:t>5.A117</w:t>
      </w:r>
      <w:r>
        <w:tab/>
      </w:r>
      <w:r w:rsidR="00F04DEA" w:rsidRPr="00237B33">
        <w:rPr>
          <w:lang w:eastAsia="zh-CN"/>
        </w:rPr>
        <w:t xml:space="preserve">For use of the frequency bands 18.1-18.6 GHz, 18.8-20.2 GHz and 27.5-30 GHz, or parts thereof, by space stations in the inter-satellite service, Resolution </w:t>
      </w:r>
      <w:r w:rsidR="00F04DEA" w:rsidRPr="00237B33">
        <w:rPr>
          <w:b/>
          <w:bCs/>
          <w:lang w:eastAsia="zh-CN"/>
        </w:rPr>
        <w:t>[</w:t>
      </w:r>
      <w:r w:rsidR="00F04DEA">
        <w:rPr>
          <w:b/>
          <w:bCs/>
          <w:lang w:eastAsia="zh-CN"/>
        </w:rPr>
        <w:t>EUR-</w:t>
      </w:r>
      <w:r w:rsidR="00F04DEA" w:rsidRPr="00237B33">
        <w:rPr>
          <w:b/>
          <w:bCs/>
          <w:lang w:eastAsia="zh-CN"/>
        </w:rPr>
        <w:t>A117</w:t>
      </w:r>
      <w:r w:rsidR="00F04DEA">
        <w:rPr>
          <w:b/>
          <w:bCs/>
          <w:lang w:eastAsia="zh-CN"/>
        </w:rPr>
        <w:t>-SAT-TO-</w:t>
      </w:r>
      <w:r w:rsidR="00F04DEA" w:rsidRPr="00187CA2">
        <w:rPr>
          <w:b/>
          <w:bCs/>
          <w:lang w:eastAsia="zh-CN"/>
        </w:rPr>
        <w:t>SAT]</w:t>
      </w:r>
      <w:r w:rsidR="004279B7" w:rsidRPr="00187CA2">
        <w:rPr>
          <w:b/>
          <w:bCs/>
          <w:lang w:eastAsia="zh-CN"/>
        </w:rPr>
        <w:t> </w:t>
      </w:r>
      <w:r w:rsidR="00F04DEA" w:rsidRPr="00187CA2">
        <w:rPr>
          <w:b/>
          <w:bCs/>
          <w:lang w:eastAsia="zh-CN"/>
        </w:rPr>
        <w:t>(WRC</w:t>
      </w:r>
      <w:r w:rsidR="00F04DEA" w:rsidRPr="00187CA2">
        <w:rPr>
          <w:b/>
          <w:bCs/>
          <w:lang w:eastAsia="zh-CN"/>
        </w:rPr>
        <w:noBreakHyphen/>
        <w:t>23)</w:t>
      </w:r>
      <w:r w:rsidR="00F04DEA" w:rsidRPr="00187CA2">
        <w:rPr>
          <w:lang w:eastAsia="zh-CN"/>
        </w:rPr>
        <w:t xml:space="preserve"> shall apply. Such use is limited to space research, space operation and Earth</w:t>
      </w:r>
      <w:r w:rsidR="00F04DEA" w:rsidRPr="00F04DEA">
        <w:rPr>
          <w:lang w:eastAsia="zh-CN"/>
        </w:rPr>
        <w:t xml:space="preserve"> exploration-satellite applications, and also transmissions of data originating from industrial and medical activities in space.</w:t>
      </w:r>
    </w:p>
    <w:p w14:paraId="1394F6D8" w14:textId="48D1147E" w:rsidR="00F04DEA" w:rsidRPr="0034381A" w:rsidRDefault="00F04DEA" w:rsidP="00F04DEA">
      <w:pPr>
        <w:jc w:val="both"/>
        <w:rPr>
          <w:color w:val="000000"/>
          <w:lang w:eastAsia="fr-FR"/>
        </w:rPr>
      </w:pPr>
      <w:r w:rsidRPr="00F91391">
        <w:rPr>
          <w:lang w:eastAsia="zh-CN"/>
        </w:rPr>
        <w:t xml:space="preserve">For use of the frequency bands 18.1-18.6 GHz, 18.8-20.2 GHz, 27.5-29.1 and 29.5-30 GHz by space stations, </w:t>
      </w:r>
      <w:r w:rsidRPr="00F91391">
        <w:rPr>
          <w:color w:val="000000"/>
          <w:lang w:eastAsia="fr-FR"/>
        </w:rPr>
        <w:t xml:space="preserve">the allocation is limited to satellite-to-satellite links between non-geostationary satellites or between non-geostationary satellites and geostationary satellites. </w:t>
      </w:r>
    </w:p>
    <w:p w14:paraId="54CE7CAE" w14:textId="77777777" w:rsidR="00F04DEA" w:rsidRPr="00F91391" w:rsidRDefault="00F04DEA" w:rsidP="00F04DEA">
      <w:pPr>
        <w:jc w:val="both"/>
        <w:rPr>
          <w:color w:val="000000"/>
          <w:lang w:eastAsia="fr-FR"/>
        </w:rPr>
      </w:pPr>
      <w:r w:rsidRPr="0034381A">
        <w:rPr>
          <w:lang w:eastAsia="zh-CN"/>
        </w:rPr>
        <w:t xml:space="preserve">For use of the frequency bands 29.1-29.5 GHz by space stations, </w:t>
      </w:r>
      <w:r w:rsidRPr="0034381A">
        <w:rPr>
          <w:color w:val="000000"/>
          <w:lang w:eastAsia="fr-FR"/>
        </w:rPr>
        <w:t>the allocation is limited to satellite-to-satellite links between non-geostationary satellites and geostationary satellites</w:t>
      </w:r>
      <w:r w:rsidRPr="00F91391">
        <w:rPr>
          <w:color w:val="000000"/>
          <w:lang w:eastAsia="fr-FR"/>
        </w:rPr>
        <w:t>.</w:t>
      </w:r>
    </w:p>
    <w:p w14:paraId="1092129B" w14:textId="77777777" w:rsidR="00F04DEA" w:rsidRPr="00F04DEA" w:rsidRDefault="00F04DEA" w:rsidP="00F04DEA">
      <w:pPr>
        <w:jc w:val="both"/>
      </w:pPr>
      <w:r w:rsidRPr="00F04DEA">
        <w:t xml:space="preserve">Such use in the inter-satellite links in the frequency bands 18.1-18.6, 18.8-20.2 and 27.5-30 GHz are not subject to coordination under No. </w:t>
      </w:r>
      <w:r w:rsidRPr="00F04DEA">
        <w:rPr>
          <w:b/>
          <w:bCs/>
        </w:rPr>
        <w:t>9.11A</w:t>
      </w:r>
      <w:r w:rsidRPr="00F04DEA">
        <w:t>.</w:t>
      </w:r>
    </w:p>
    <w:p w14:paraId="4537E3C3" w14:textId="14B7918E" w:rsidR="00D61A24" w:rsidRPr="00F04DEA" w:rsidRDefault="00F04DEA" w:rsidP="00F04DEA">
      <w:r w:rsidRPr="00F04DEA">
        <w:rPr>
          <w:color w:val="000000"/>
          <w:lang w:eastAsia="fr-FR"/>
        </w:rPr>
        <w:t>No.</w:t>
      </w:r>
      <w:r w:rsidRPr="00F04DEA">
        <w:rPr>
          <w:b/>
          <w:bCs/>
          <w:lang w:eastAsia="fr-FR"/>
        </w:rPr>
        <w:t>4.10</w:t>
      </w:r>
      <w:r w:rsidRPr="00F04DEA">
        <w:rPr>
          <w:color w:val="000000"/>
          <w:lang w:eastAsia="fr-FR"/>
        </w:rPr>
        <w:t> does not apply.</w:t>
      </w:r>
      <w:r w:rsidRPr="00F04DEA">
        <w:rPr>
          <w:sz w:val="16"/>
          <w:szCs w:val="16"/>
        </w:rPr>
        <w:t>    (WRC</w:t>
      </w:r>
      <w:r w:rsidRPr="00F04DEA">
        <w:rPr>
          <w:sz w:val="16"/>
          <w:szCs w:val="16"/>
        </w:rPr>
        <w:noBreakHyphen/>
        <w:t>23)</w:t>
      </w:r>
    </w:p>
    <w:p w14:paraId="0C299466" w14:textId="33C43150" w:rsidR="00D61A24" w:rsidRPr="00F04DEA" w:rsidRDefault="00D61A24" w:rsidP="00D61A24">
      <w:pPr>
        <w:pStyle w:val="Reasons"/>
      </w:pPr>
    </w:p>
    <w:p w14:paraId="553B0585" w14:textId="73AF3558" w:rsidR="00D61A24" w:rsidRPr="00F04DEA" w:rsidRDefault="00D61A24" w:rsidP="00D61A24">
      <w:pPr>
        <w:pStyle w:val="Proposal"/>
      </w:pPr>
      <w:r w:rsidRPr="00F04DEA">
        <w:t>ADD</w:t>
      </w:r>
      <w:r w:rsidRPr="00F04DEA">
        <w:tab/>
        <w:t>EUR/</w:t>
      </w:r>
      <w:r w:rsidR="009A2280">
        <w:t>XXXX</w:t>
      </w:r>
      <w:r w:rsidRPr="00F04DEA">
        <w:t>A17/</w:t>
      </w:r>
      <w:r w:rsidR="009A2280">
        <w:t>8</w:t>
      </w:r>
    </w:p>
    <w:p w14:paraId="544F92B6" w14:textId="784F492F" w:rsidR="00D61A24" w:rsidRDefault="00D61A24" w:rsidP="00F04DEA">
      <w:pPr>
        <w:jc w:val="both"/>
      </w:pPr>
      <w:r w:rsidRPr="00F04DEA">
        <w:rPr>
          <w:rStyle w:val="Artdef"/>
        </w:rPr>
        <w:t>5.B117</w:t>
      </w:r>
      <w:r w:rsidRPr="00F04DEA">
        <w:tab/>
      </w:r>
      <w:r w:rsidR="00F04DEA" w:rsidRPr="00F04DEA">
        <w:t xml:space="preserve">In order to protect feeder links of non-geostationary networks in the mobile-satellite service in the frequency band 19.3 – 19.7 GHz, the power flux density values produced at the surface of the earth for all angles of arrival by a space station in the inter-satellite service operating in this band in accordance with Resolution </w:t>
      </w:r>
      <w:r w:rsidR="00F04DEA" w:rsidRPr="00F04DEA">
        <w:rPr>
          <w:b/>
          <w:bCs/>
        </w:rPr>
        <w:t>[EUR-A117-SPACE-TO-SPACE</w:t>
      </w:r>
      <w:r w:rsidR="00F04DEA" w:rsidRPr="00187CA2">
        <w:rPr>
          <w:b/>
          <w:bCs/>
        </w:rPr>
        <w:t>]</w:t>
      </w:r>
      <w:r w:rsidR="004279B7" w:rsidRPr="00187CA2">
        <w:rPr>
          <w:b/>
          <w:bCs/>
          <w:lang w:eastAsia="zh-CN"/>
        </w:rPr>
        <w:t> (WRC</w:t>
      </w:r>
      <w:r w:rsidR="004279B7" w:rsidRPr="00187CA2">
        <w:rPr>
          <w:b/>
          <w:bCs/>
          <w:lang w:eastAsia="zh-CN"/>
        </w:rPr>
        <w:noBreakHyphen/>
        <w:t>23)</w:t>
      </w:r>
      <w:r w:rsidR="00F04DEA" w:rsidRPr="00187CA2">
        <w:t xml:space="preserve"> shall not exceed –140 dB(W/m</w:t>
      </w:r>
      <w:r w:rsidR="00F04DEA" w:rsidRPr="00187CA2">
        <w:rPr>
          <w:vertAlign w:val="superscript"/>
        </w:rPr>
        <w:t>2</w:t>
      </w:r>
      <w:r w:rsidR="00F04DEA" w:rsidRPr="00187CA2">
        <w:t>) in any 1 MHz at the receiving antenna of any of the above feeder link earth stations recorded in the Master International Frequency Register</w:t>
      </w:r>
      <w:r w:rsidR="004279B7" w:rsidRPr="00187CA2">
        <w:rPr>
          <w:color w:val="000000"/>
          <w:lang w:eastAsia="fr-FR"/>
        </w:rPr>
        <w:t>.</w:t>
      </w:r>
      <w:r w:rsidR="004279B7" w:rsidRPr="00187CA2">
        <w:rPr>
          <w:sz w:val="16"/>
          <w:szCs w:val="16"/>
        </w:rPr>
        <w:t>    (WRC</w:t>
      </w:r>
      <w:r w:rsidR="004279B7" w:rsidRPr="00187CA2">
        <w:rPr>
          <w:sz w:val="16"/>
          <w:szCs w:val="16"/>
        </w:rPr>
        <w:noBreakHyphen/>
        <w:t>23)</w:t>
      </w:r>
    </w:p>
    <w:p w14:paraId="0BBC3BCB" w14:textId="7ABD5689" w:rsidR="00D61A24" w:rsidRDefault="00D61A24" w:rsidP="00D61A24">
      <w:pPr>
        <w:pStyle w:val="Reasons"/>
      </w:pPr>
    </w:p>
    <w:p w14:paraId="74F13336" w14:textId="77777777" w:rsidR="00302849" w:rsidRPr="003C04F1" w:rsidRDefault="002C5716" w:rsidP="003D36B2">
      <w:pPr>
        <w:pStyle w:val="ArtNo"/>
        <w:spacing w:before="0"/>
      </w:pPr>
      <w:r w:rsidRPr="003C04F1">
        <w:lastRenderedPageBreak/>
        <w:t xml:space="preserve">ARTICLE </w:t>
      </w:r>
      <w:r w:rsidRPr="003C04F1">
        <w:rPr>
          <w:rStyle w:val="href"/>
        </w:rPr>
        <w:t>21</w:t>
      </w:r>
      <w:bookmarkEnd w:id="56"/>
    </w:p>
    <w:p w14:paraId="644697D9" w14:textId="77777777" w:rsidR="00302849" w:rsidRPr="003C04F1" w:rsidRDefault="002C5716" w:rsidP="003D36B2">
      <w:pPr>
        <w:pStyle w:val="Arttitle"/>
      </w:pPr>
      <w:bookmarkStart w:id="57" w:name="_Toc327956622"/>
      <w:bookmarkStart w:id="58" w:name="_Toc42842423"/>
      <w:r w:rsidRPr="003C04F1">
        <w:t>Terrestrial and space services sharing frequency bands above 1 GHz</w:t>
      </w:r>
      <w:bookmarkEnd w:id="57"/>
      <w:bookmarkEnd w:id="58"/>
    </w:p>
    <w:p w14:paraId="033C5C24" w14:textId="77777777" w:rsidR="00302849" w:rsidRPr="003C04F1" w:rsidRDefault="002C5716" w:rsidP="003D36B2">
      <w:pPr>
        <w:pStyle w:val="Section1"/>
        <w:keepNext/>
      </w:pPr>
      <w:r w:rsidRPr="003C04F1">
        <w:t>Section V − Limits of power flux-density from space stations</w:t>
      </w:r>
    </w:p>
    <w:p w14:paraId="3DA791AB" w14:textId="2D08F393" w:rsidR="00A74726" w:rsidRDefault="002C5716">
      <w:pPr>
        <w:pStyle w:val="Proposal"/>
      </w:pPr>
      <w:r>
        <w:t>MOD</w:t>
      </w:r>
      <w:r>
        <w:tab/>
        <w:t>EUR/</w:t>
      </w:r>
      <w:r w:rsidR="009A2280">
        <w:t>XXXX</w:t>
      </w:r>
      <w:r>
        <w:t>A17/9</w:t>
      </w:r>
    </w:p>
    <w:p w14:paraId="57E5EDC1" w14:textId="7DA39CBF" w:rsidR="00302849" w:rsidRPr="003C04F1" w:rsidRDefault="002C5716" w:rsidP="003D36B2">
      <w:pPr>
        <w:pStyle w:val="TableNo"/>
      </w:pPr>
      <w:r w:rsidRPr="003C04F1">
        <w:t xml:space="preserve">TABLE  </w:t>
      </w:r>
      <w:r w:rsidRPr="003C04F1">
        <w:rPr>
          <w:b/>
          <w:bCs/>
        </w:rPr>
        <w:t>21-4</w:t>
      </w:r>
      <w:r w:rsidRPr="003C04F1">
        <w:t>  (</w:t>
      </w:r>
      <w:r w:rsidRPr="003C04F1">
        <w:rPr>
          <w:i/>
          <w:iCs/>
          <w:caps w:val="0"/>
        </w:rPr>
        <w:t>continued</w:t>
      </w:r>
      <w:r w:rsidRPr="003C04F1">
        <w:t>)</w:t>
      </w:r>
      <w:r w:rsidRPr="003C04F1">
        <w:rPr>
          <w:sz w:val="16"/>
          <w:szCs w:val="16"/>
        </w:rPr>
        <w:t>     (</w:t>
      </w:r>
      <w:r w:rsidRPr="003C04F1">
        <w:rPr>
          <w:caps w:val="0"/>
          <w:sz w:val="16"/>
          <w:szCs w:val="16"/>
        </w:rPr>
        <w:t>Rev</w:t>
      </w:r>
      <w:r w:rsidRPr="003C04F1">
        <w:rPr>
          <w:sz w:val="16"/>
          <w:szCs w:val="16"/>
        </w:rPr>
        <w:t>.WRC</w:t>
      </w:r>
      <w:r w:rsidRPr="003C04F1">
        <w:rPr>
          <w:sz w:val="16"/>
          <w:szCs w:val="16"/>
        </w:rPr>
        <w:noBreakHyphen/>
      </w:r>
      <w:del w:id="59" w:author="CEPT" w:date="2023-09-20T09:12:00Z">
        <w:r w:rsidRPr="003C04F1" w:rsidDel="00296479">
          <w:rPr>
            <w:sz w:val="16"/>
            <w:szCs w:val="16"/>
          </w:rPr>
          <w:delText>19</w:delText>
        </w:r>
      </w:del>
      <w:ins w:id="60" w:author="CEPT" w:date="2023-09-20T09:12:00Z">
        <w:r w:rsidR="00296479">
          <w:rPr>
            <w:sz w:val="16"/>
            <w:szCs w:val="16"/>
          </w:rPr>
          <w:t>23</w:t>
        </w:r>
      </w:ins>
      <w:r w:rsidRPr="003C04F1">
        <w:rPr>
          <w:sz w:val="16"/>
          <w:szCs w:val="16"/>
        </w:rPr>
        <w:t>)</w:t>
      </w:r>
    </w:p>
    <w:tbl>
      <w:tblPr>
        <w:tblW w:w="9645" w:type="dxa"/>
        <w:jc w:val="center"/>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000" w:firstRow="0" w:lastRow="0" w:firstColumn="0" w:lastColumn="0" w:noHBand="0" w:noVBand="0"/>
      </w:tblPr>
      <w:tblGrid>
        <w:gridCol w:w="1909"/>
        <w:gridCol w:w="2224"/>
        <w:gridCol w:w="1135"/>
        <w:gridCol w:w="2223"/>
        <w:gridCol w:w="1077"/>
        <w:gridCol w:w="1077"/>
      </w:tblGrid>
      <w:tr w:rsidR="003D36B2" w:rsidRPr="003C04F1" w14:paraId="37E40244" w14:textId="77777777" w:rsidTr="003D36B2">
        <w:trPr>
          <w:cantSplit/>
          <w:jc w:val="center"/>
        </w:trPr>
        <w:tc>
          <w:tcPr>
            <w:tcW w:w="1909" w:type="dxa"/>
            <w:vMerge w:val="restart"/>
            <w:tcBorders>
              <w:top w:val="single" w:sz="6" w:space="0" w:color="auto"/>
              <w:left w:val="single" w:sz="6" w:space="0" w:color="auto"/>
              <w:right w:val="single" w:sz="4" w:space="0" w:color="auto"/>
            </w:tcBorders>
            <w:vAlign w:val="center"/>
          </w:tcPr>
          <w:p w14:paraId="2ADEE553" w14:textId="77777777" w:rsidR="00302849" w:rsidRPr="003C04F1" w:rsidRDefault="002C5716" w:rsidP="003D36B2">
            <w:pPr>
              <w:pStyle w:val="Tablehead"/>
            </w:pPr>
            <w:r w:rsidRPr="003C04F1">
              <w:t>Frequency band</w:t>
            </w:r>
          </w:p>
        </w:tc>
        <w:tc>
          <w:tcPr>
            <w:tcW w:w="2224" w:type="dxa"/>
            <w:vMerge w:val="restart"/>
            <w:tcBorders>
              <w:top w:val="single" w:sz="6" w:space="0" w:color="auto"/>
              <w:left w:val="single" w:sz="4" w:space="0" w:color="auto"/>
              <w:right w:val="single" w:sz="4" w:space="0" w:color="auto"/>
            </w:tcBorders>
            <w:vAlign w:val="center"/>
          </w:tcPr>
          <w:p w14:paraId="44105D52" w14:textId="77777777" w:rsidR="00302849" w:rsidRPr="003C04F1" w:rsidRDefault="002C5716" w:rsidP="003D36B2">
            <w:pPr>
              <w:pStyle w:val="Tablehead"/>
            </w:pPr>
            <w:r w:rsidRPr="003C04F1">
              <w:t>Service*</w:t>
            </w:r>
          </w:p>
        </w:tc>
        <w:tc>
          <w:tcPr>
            <w:tcW w:w="4435" w:type="dxa"/>
            <w:gridSpan w:val="3"/>
            <w:tcBorders>
              <w:top w:val="single" w:sz="6" w:space="0" w:color="auto"/>
              <w:left w:val="single" w:sz="4" w:space="0" w:color="auto"/>
              <w:bottom w:val="single" w:sz="4" w:space="0" w:color="auto"/>
              <w:right w:val="single" w:sz="4" w:space="0" w:color="auto"/>
            </w:tcBorders>
            <w:vAlign w:val="center"/>
          </w:tcPr>
          <w:p w14:paraId="42D8E729" w14:textId="77777777" w:rsidR="00302849" w:rsidRPr="003C04F1" w:rsidRDefault="002C5716" w:rsidP="003D36B2">
            <w:pPr>
              <w:pStyle w:val="Tablehead"/>
            </w:pPr>
            <w:r w:rsidRPr="003C04F1">
              <w:t>Limit in dB(W/m</w:t>
            </w:r>
            <w:r w:rsidRPr="003C04F1">
              <w:rPr>
                <w:vertAlign w:val="superscript"/>
              </w:rPr>
              <w:t>2</w:t>
            </w:r>
            <w:r w:rsidRPr="003C04F1">
              <w:t>) for angles</w:t>
            </w:r>
            <w:r w:rsidRPr="003C04F1">
              <w:br/>
              <w:t>of arrival (δ) above the horizontal plane</w:t>
            </w:r>
          </w:p>
        </w:tc>
        <w:tc>
          <w:tcPr>
            <w:tcW w:w="1077" w:type="dxa"/>
            <w:vMerge w:val="restart"/>
            <w:tcBorders>
              <w:top w:val="single" w:sz="6" w:space="0" w:color="auto"/>
              <w:left w:val="single" w:sz="4" w:space="0" w:color="auto"/>
              <w:right w:val="single" w:sz="6" w:space="0" w:color="auto"/>
            </w:tcBorders>
            <w:noWrap/>
            <w:tcMar>
              <w:left w:w="0" w:type="dxa"/>
              <w:right w:w="0" w:type="dxa"/>
            </w:tcMar>
            <w:vAlign w:val="center"/>
          </w:tcPr>
          <w:p w14:paraId="1628D79B" w14:textId="77777777" w:rsidR="00302849" w:rsidRPr="003C04F1" w:rsidRDefault="002C5716" w:rsidP="003D36B2">
            <w:pPr>
              <w:pStyle w:val="Tablehead"/>
            </w:pPr>
            <w:r w:rsidRPr="003C04F1">
              <w:t>Reference bandwidth</w:t>
            </w:r>
          </w:p>
        </w:tc>
      </w:tr>
      <w:tr w:rsidR="003D36B2" w:rsidRPr="003C04F1" w14:paraId="618728BB" w14:textId="77777777" w:rsidTr="003D36B2">
        <w:trPr>
          <w:cantSplit/>
          <w:jc w:val="center"/>
        </w:trPr>
        <w:tc>
          <w:tcPr>
            <w:tcW w:w="1909" w:type="dxa"/>
            <w:vMerge/>
            <w:tcBorders>
              <w:left w:val="single" w:sz="6" w:space="0" w:color="auto"/>
              <w:right w:val="single" w:sz="4" w:space="0" w:color="auto"/>
            </w:tcBorders>
            <w:vAlign w:val="center"/>
          </w:tcPr>
          <w:p w14:paraId="4137C3F1" w14:textId="77777777" w:rsidR="00302849" w:rsidRPr="003C04F1" w:rsidRDefault="00302849" w:rsidP="003D36B2">
            <w:pPr>
              <w:tabs>
                <w:tab w:val="clear" w:pos="1134"/>
                <w:tab w:val="clear" w:pos="1871"/>
                <w:tab w:val="clear" w:pos="2268"/>
              </w:tabs>
              <w:spacing w:before="80" w:after="80"/>
              <w:jc w:val="center"/>
              <w:rPr>
                <w:b/>
                <w:sz w:val="20"/>
              </w:rPr>
            </w:pPr>
          </w:p>
        </w:tc>
        <w:tc>
          <w:tcPr>
            <w:tcW w:w="2224" w:type="dxa"/>
            <w:vMerge/>
            <w:tcBorders>
              <w:left w:val="single" w:sz="4" w:space="0" w:color="auto"/>
              <w:right w:val="single" w:sz="4" w:space="0" w:color="auto"/>
            </w:tcBorders>
            <w:vAlign w:val="center"/>
          </w:tcPr>
          <w:p w14:paraId="1364DB35" w14:textId="77777777" w:rsidR="00302849" w:rsidRPr="003C04F1" w:rsidRDefault="00302849" w:rsidP="003D36B2">
            <w:pPr>
              <w:tabs>
                <w:tab w:val="clear" w:pos="1134"/>
                <w:tab w:val="clear" w:pos="1871"/>
                <w:tab w:val="clear" w:pos="2268"/>
              </w:tabs>
              <w:spacing w:before="80" w:after="80"/>
              <w:jc w:val="center"/>
              <w:rPr>
                <w:b/>
                <w:sz w:val="20"/>
              </w:rPr>
            </w:pPr>
          </w:p>
        </w:tc>
        <w:tc>
          <w:tcPr>
            <w:tcW w:w="1135" w:type="dxa"/>
            <w:tcBorders>
              <w:left w:val="single" w:sz="4" w:space="0" w:color="auto"/>
            </w:tcBorders>
            <w:vAlign w:val="center"/>
          </w:tcPr>
          <w:p w14:paraId="1F3A2DE3" w14:textId="77777777" w:rsidR="00302849" w:rsidRPr="003C04F1" w:rsidRDefault="002C5716" w:rsidP="003D36B2">
            <w:pPr>
              <w:pStyle w:val="Tablehead"/>
            </w:pPr>
            <w:r w:rsidRPr="003C04F1">
              <w:t>0°-5°</w:t>
            </w:r>
          </w:p>
        </w:tc>
        <w:tc>
          <w:tcPr>
            <w:tcW w:w="2223" w:type="dxa"/>
            <w:vAlign w:val="center"/>
          </w:tcPr>
          <w:p w14:paraId="15FF28B2" w14:textId="77777777" w:rsidR="00302849" w:rsidRPr="003C04F1" w:rsidRDefault="002C5716" w:rsidP="003D36B2">
            <w:pPr>
              <w:pStyle w:val="Tablehead"/>
            </w:pPr>
            <w:r w:rsidRPr="003C04F1">
              <w:t>5°-25°</w:t>
            </w:r>
          </w:p>
        </w:tc>
        <w:tc>
          <w:tcPr>
            <w:tcW w:w="1077" w:type="dxa"/>
            <w:tcBorders>
              <w:right w:val="single" w:sz="4" w:space="0" w:color="auto"/>
            </w:tcBorders>
            <w:vAlign w:val="center"/>
          </w:tcPr>
          <w:p w14:paraId="78C8F639" w14:textId="77777777" w:rsidR="00302849" w:rsidRPr="003C04F1" w:rsidRDefault="002C5716" w:rsidP="003D36B2">
            <w:pPr>
              <w:pStyle w:val="Tablehead"/>
            </w:pPr>
            <w:r w:rsidRPr="003C04F1">
              <w:t>25°-90°</w:t>
            </w:r>
          </w:p>
        </w:tc>
        <w:tc>
          <w:tcPr>
            <w:tcW w:w="1077" w:type="dxa"/>
            <w:vMerge/>
            <w:tcBorders>
              <w:left w:val="single" w:sz="4" w:space="0" w:color="auto"/>
              <w:right w:val="single" w:sz="6" w:space="0" w:color="auto"/>
            </w:tcBorders>
            <w:vAlign w:val="center"/>
          </w:tcPr>
          <w:p w14:paraId="509AE670" w14:textId="77777777" w:rsidR="00302849" w:rsidRPr="003C04F1" w:rsidRDefault="00302849" w:rsidP="003D36B2">
            <w:pPr>
              <w:tabs>
                <w:tab w:val="clear" w:pos="1134"/>
                <w:tab w:val="clear" w:pos="1871"/>
                <w:tab w:val="clear" w:pos="2268"/>
              </w:tabs>
              <w:spacing w:before="80" w:after="80"/>
              <w:jc w:val="center"/>
              <w:rPr>
                <w:b/>
                <w:sz w:val="20"/>
              </w:rPr>
            </w:pPr>
          </w:p>
        </w:tc>
      </w:tr>
      <w:tr w:rsidR="00606F1F" w:rsidRPr="003C04F1" w14:paraId="24837251" w14:textId="77777777" w:rsidTr="003439A8">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397D0041" w14:textId="77777777" w:rsidR="00606F1F" w:rsidRPr="00187CA2" w:rsidRDefault="00606F1F" w:rsidP="003439A8">
            <w:pPr>
              <w:pStyle w:val="Tabletext"/>
            </w:pPr>
            <w:r w:rsidRPr="00187CA2">
              <w:t>…</w:t>
            </w:r>
          </w:p>
        </w:tc>
        <w:tc>
          <w:tcPr>
            <w:tcW w:w="2224" w:type="dxa"/>
          </w:tcPr>
          <w:p w14:paraId="0B7F9DD3" w14:textId="77777777" w:rsidR="00606F1F" w:rsidRPr="00187CA2" w:rsidRDefault="00606F1F" w:rsidP="003439A8">
            <w:pPr>
              <w:pStyle w:val="Tabletext"/>
            </w:pPr>
            <w:r w:rsidRPr="00187CA2">
              <w:t>…</w:t>
            </w:r>
          </w:p>
        </w:tc>
        <w:tc>
          <w:tcPr>
            <w:tcW w:w="1135" w:type="dxa"/>
          </w:tcPr>
          <w:p w14:paraId="39D663D2" w14:textId="77777777" w:rsidR="00606F1F" w:rsidRPr="00187CA2" w:rsidRDefault="00606F1F" w:rsidP="003439A8">
            <w:pPr>
              <w:pStyle w:val="Tabletext"/>
              <w:jc w:val="center"/>
            </w:pPr>
            <w:r w:rsidRPr="00187CA2">
              <w:t>…</w:t>
            </w:r>
          </w:p>
        </w:tc>
        <w:tc>
          <w:tcPr>
            <w:tcW w:w="2223" w:type="dxa"/>
          </w:tcPr>
          <w:p w14:paraId="70C043A8" w14:textId="77777777" w:rsidR="00606F1F" w:rsidRPr="00187CA2" w:rsidRDefault="00606F1F" w:rsidP="003439A8">
            <w:pPr>
              <w:pStyle w:val="Tabletext"/>
              <w:jc w:val="center"/>
            </w:pPr>
            <w:r w:rsidRPr="00187CA2">
              <w:t>…</w:t>
            </w:r>
          </w:p>
        </w:tc>
        <w:tc>
          <w:tcPr>
            <w:tcW w:w="1077" w:type="dxa"/>
          </w:tcPr>
          <w:p w14:paraId="1AF0721A" w14:textId="77777777" w:rsidR="00606F1F" w:rsidRPr="00187CA2" w:rsidRDefault="00606F1F" w:rsidP="003439A8">
            <w:pPr>
              <w:pStyle w:val="Tabletext"/>
              <w:jc w:val="center"/>
            </w:pPr>
            <w:r w:rsidRPr="00187CA2">
              <w:t>…</w:t>
            </w:r>
          </w:p>
        </w:tc>
        <w:tc>
          <w:tcPr>
            <w:tcW w:w="1077" w:type="dxa"/>
          </w:tcPr>
          <w:p w14:paraId="155622D8" w14:textId="77777777" w:rsidR="00606F1F" w:rsidRPr="003C04F1" w:rsidRDefault="00606F1F" w:rsidP="003439A8">
            <w:pPr>
              <w:pStyle w:val="Tabletext"/>
              <w:jc w:val="center"/>
            </w:pPr>
            <w:r w:rsidRPr="00187CA2">
              <w:t>…</w:t>
            </w:r>
          </w:p>
        </w:tc>
      </w:tr>
      <w:tr w:rsidR="00296479" w:rsidRPr="003C04F1" w14:paraId="1388BC2B" w14:textId="77777777" w:rsidTr="003D36B2">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1B14CF86" w14:textId="3B9747AA" w:rsidR="00296479" w:rsidRPr="003C04F1" w:rsidRDefault="00296479" w:rsidP="00296479">
            <w:pPr>
              <w:pStyle w:val="Tabletext"/>
              <w:keepNext/>
            </w:pPr>
            <w:ins w:id="61" w:author="CEPT" w:date="2023-09-20T09:12:00Z">
              <w:r w:rsidRPr="00296479">
                <w:t>27.5-29.5 GHz</w:t>
              </w:r>
            </w:ins>
          </w:p>
        </w:tc>
        <w:tc>
          <w:tcPr>
            <w:tcW w:w="2224" w:type="dxa"/>
          </w:tcPr>
          <w:p w14:paraId="35A513E2" w14:textId="77777777" w:rsidR="00296479" w:rsidRPr="00A22E05" w:rsidRDefault="00296479" w:rsidP="00296479">
            <w:pPr>
              <w:pStyle w:val="Tabletext"/>
              <w:keepNext/>
              <w:rPr>
                <w:ins w:id="62" w:author="CEPT" w:date="2023-09-20T09:12:00Z"/>
                <w:lang w:val="it-IT"/>
              </w:rPr>
            </w:pPr>
            <w:ins w:id="63" w:author="CEPT" w:date="2023-09-20T09:12:00Z">
              <w:r w:rsidRPr="00A22E05">
                <w:rPr>
                  <w:lang w:val="it-IT"/>
                </w:rPr>
                <w:t>Inter-satellite</w:t>
              </w:r>
            </w:ins>
          </w:p>
          <w:p w14:paraId="0869F71D" w14:textId="18F897C0" w:rsidR="00296479" w:rsidRPr="00A22E05" w:rsidRDefault="00296479" w:rsidP="00296479">
            <w:pPr>
              <w:pStyle w:val="Tabletext"/>
              <w:keepNext/>
              <w:rPr>
                <w:lang w:val="it-IT"/>
              </w:rPr>
            </w:pPr>
            <w:ins w:id="64" w:author="CEPT" w:date="2023-09-20T09:12:00Z">
              <w:r w:rsidRPr="00A22E05">
                <w:rPr>
                  <w:lang w:val="it-IT"/>
                </w:rPr>
                <w:t>(non-geostationary satellite orbit)</w:t>
              </w:r>
            </w:ins>
          </w:p>
        </w:tc>
        <w:tc>
          <w:tcPr>
            <w:tcW w:w="1135" w:type="dxa"/>
          </w:tcPr>
          <w:p w14:paraId="6439C62F" w14:textId="13E261A4" w:rsidR="00296479" w:rsidRPr="003C04F1" w:rsidRDefault="00296479" w:rsidP="00296479">
            <w:pPr>
              <w:pStyle w:val="Tabletext"/>
              <w:keepNext/>
              <w:jc w:val="center"/>
            </w:pPr>
            <w:ins w:id="65" w:author="CEPT" w:date="2023-09-20T09:12:00Z">
              <w:r w:rsidRPr="00296479">
                <w:t>−115</w:t>
              </w:r>
            </w:ins>
          </w:p>
        </w:tc>
        <w:tc>
          <w:tcPr>
            <w:tcW w:w="2223" w:type="dxa"/>
          </w:tcPr>
          <w:p w14:paraId="1774F130" w14:textId="6EC88F97" w:rsidR="00296479" w:rsidRPr="003C04F1" w:rsidRDefault="00296479" w:rsidP="00296479">
            <w:pPr>
              <w:pStyle w:val="Tabletext"/>
              <w:keepNext/>
              <w:jc w:val="center"/>
            </w:pPr>
            <w:ins w:id="66" w:author="CEPT" w:date="2023-09-20T09:12:00Z">
              <w:r w:rsidRPr="00296479">
                <w:t>−115 + 0.5(δ – 5)</w:t>
              </w:r>
            </w:ins>
          </w:p>
        </w:tc>
        <w:tc>
          <w:tcPr>
            <w:tcW w:w="1077" w:type="dxa"/>
          </w:tcPr>
          <w:p w14:paraId="7C55786E" w14:textId="1F398AD8" w:rsidR="00296479" w:rsidRPr="003C04F1" w:rsidRDefault="00296479" w:rsidP="00296479">
            <w:pPr>
              <w:pStyle w:val="Tabletext"/>
              <w:keepNext/>
              <w:jc w:val="center"/>
            </w:pPr>
            <w:ins w:id="67" w:author="CEPT" w:date="2023-09-20T09:12:00Z">
              <w:r w:rsidRPr="00296479">
                <w:t>−105</w:t>
              </w:r>
            </w:ins>
          </w:p>
        </w:tc>
        <w:tc>
          <w:tcPr>
            <w:tcW w:w="1077" w:type="dxa"/>
          </w:tcPr>
          <w:p w14:paraId="75FA046D" w14:textId="7D904506" w:rsidR="00296479" w:rsidRPr="003C04F1" w:rsidRDefault="00296479" w:rsidP="00296479">
            <w:pPr>
              <w:pStyle w:val="Tabletext"/>
              <w:keepNext/>
              <w:jc w:val="center"/>
            </w:pPr>
            <w:ins w:id="68" w:author="CEPT" w:date="2023-09-20T09:12:00Z">
              <w:r w:rsidRPr="00296479">
                <w:t>1 MHz</w:t>
              </w:r>
            </w:ins>
          </w:p>
        </w:tc>
      </w:tr>
      <w:tr w:rsidR="00296479" w:rsidRPr="003C04F1" w14:paraId="48D08432" w14:textId="77777777" w:rsidTr="003D36B2">
        <w:tblPrEx>
          <w:tblBorders>
            <w:top w:val="single" w:sz="4" w:space="0" w:color="auto"/>
            <w:left w:val="single" w:sz="4" w:space="0" w:color="auto"/>
            <w:bottom w:val="single" w:sz="4" w:space="0" w:color="auto"/>
            <w:right w:val="single" w:sz="4" w:space="0" w:color="auto"/>
          </w:tblBorders>
        </w:tblPrEx>
        <w:trPr>
          <w:cantSplit/>
          <w:jc w:val="center"/>
        </w:trPr>
        <w:tc>
          <w:tcPr>
            <w:tcW w:w="1909" w:type="dxa"/>
          </w:tcPr>
          <w:p w14:paraId="0203633B" w14:textId="634E49B6" w:rsidR="00296479" w:rsidRPr="003C04F1" w:rsidRDefault="00296479" w:rsidP="00296479">
            <w:pPr>
              <w:pStyle w:val="Tabletext"/>
            </w:pPr>
            <w:r>
              <w:t>…</w:t>
            </w:r>
          </w:p>
        </w:tc>
        <w:tc>
          <w:tcPr>
            <w:tcW w:w="2224" w:type="dxa"/>
          </w:tcPr>
          <w:p w14:paraId="57027B51" w14:textId="5959349B" w:rsidR="00296479" w:rsidRPr="003C04F1" w:rsidRDefault="00296479" w:rsidP="00296479">
            <w:pPr>
              <w:pStyle w:val="Tabletext"/>
            </w:pPr>
            <w:r w:rsidRPr="002C13BE">
              <w:t>…</w:t>
            </w:r>
          </w:p>
        </w:tc>
        <w:tc>
          <w:tcPr>
            <w:tcW w:w="1135" w:type="dxa"/>
          </w:tcPr>
          <w:p w14:paraId="1541A4B4" w14:textId="4E43F899" w:rsidR="00296479" w:rsidRPr="003C04F1" w:rsidRDefault="00296479" w:rsidP="00296479">
            <w:pPr>
              <w:pStyle w:val="Tabletext"/>
              <w:jc w:val="center"/>
            </w:pPr>
            <w:r w:rsidRPr="002C13BE">
              <w:t>…</w:t>
            </w:r>
          </w:p>
        </w:tc>
        <w:tc>
          <w:tcPr>
            <w:tcW w:w="2223" w:type="dxa"/>
          </w:tcPr>
          <w:p w14:paraId="12584271" w14:textId="20A4DAB4" w:rsidR="00296479" w:rsidRPr="003C04F1" w:rsidRDefault="00296479" w:rsidP="00296479">
            <w:pPr>
              <w:pStyle w:val="Tabletext"/>
              <w:jc w:val="center"/>
            </w:pPr>
            <w:r w:rsidRPr="002C13BE">
              <w:t>…</w:t>
            </w:r>
          </w:p>
        </w:tc>
        <w:tc>
          <w:tcPr>
            <w:tcW w:w="1077" w:type="dxa"/>
          </w:tcPr>
          <w:p w14:paraId="5EF9B39A" w14:textId="6F66EC0D" w:rsidR="00296479" w:rsidRPr="003C04F1" w:rsidRDefault="00296479" w:rsidP="00296479">
            <w:pPr>
              <w:pStyle w:val="Tabletext"/>
              <w:jc w:val="center"/>
            </w:pPr>
            <w:r w:rsidRPr="002C13BE">
              <w:t>…</w:t>
            </w:r>
          </w:p>
        </w:tc>
        <w:tc>
          <w:tcPr>
            <w:tcW w:w="1077" w:type="dxa"/>
          </w:tcPr>
          <w:p w14:paraId="2C6C10E2" w14:textId="5A7AA58F" w:rsidR="00296479" w:rsidRPr="003C04F1" w:rsidRDefault="00296479" w:rsidP="00296479">
            <w:pPr>
              <w:pStyle w:val="Tabletext"/>
              <w:jc w:val="center"/>
            </w:pPr>
            <w:r w:rsidRPr="002C13BE">
              <w:t>…</w:t>
            </w:r>
          </w:p>
        </w:tc>
      </w:tr>
    </w:tbl>
    <w:p w14:paraId="1769B30E" w14:textId="66E17B30" w:rsidR="00A74726" w:rsidRDefault="00A74726">
      <w:pPr>
        <w:pStyle w:val="Reasons"/>
      </w:pPr>
    </w:p>
    <w:p w14:paraId="4D06D536" w14:textId="77777777" w:rsidR="00302849" w:rsidRPr="004279B7" w:rsidRDefault="002C5716" w:rsidP="004279B7">
      <w:pPr>
        <w:pStyle w:val="AppendixNo"/>
      </w:pPr>
      <w:bookmarkStart w:id="69" w:name="_Toc42084135"/>
      <w:r w:rsidRPr="00187CA2">
        <w:t xml:space="preserve">APPENDIX </w:t>
      </w:r>
      <w:r w:rsidRPr="00187CA2">
        <w:rPr>
          <w:rStyle w:val="href"/>
        </w:rPr>
        <w:t>4</w:t>
      </w:r>
      <w:r w:rsidRPr="00187CA2">
        <w:t xml:space="preserve"> (REV.WRC</w:t>
      </w:r>
      <w:r w:rsidRPr="00187CA2">
        <w:noBreakHyphen/>
        <w:t>19)</w:t>
      </w:r>
      <w:bookmarkEnd w:id="69"/>
    </w:p>
    <w:p w14:paraId="1A2E4A24" w14:textId="77777777" w:rsidR="00302849" w:rsidRPr="00821BE4" w:rsidRDefault="002C5716" w:rsidP="003D36B2">
      <w:pPr>
        <w:pStyle w:val="Appendixtitle"/>
        <w:keepNext w:val="0"/>
        <w:keepLines w:val="0"/>
      </w:pPr>
      <w:bookmarkStart w:id="70" w:name="_Toc328648889"/>
      <w:bookmarkStart w:id="71" w:name="_Toc42084136"/>
      <w:r w:rsidRPr="00821BE4">
        <w:t>Consolidated list and tables of characteristics for use in the</w:t>
      </w:r>
      <w:r w:rsidRPr="00821BE4">
        <w:br/>
        <w:t>application of the procedures of Chapter III</w:t>
      </w:r>
      <w:bookmarkEnd w:id="70"/>
      <w:bookmarkEnd w:id="71"/>
    </w:p>
    <w:p w14:paraId="7CDF1287" w14:textId="77777777" w:rsidR="00302849" w:rsidRPr="00F5119C" w:rsidRDefault="002C5716" w:rsidP="003D36B2">
      <w:pPr>
        <w:pStyle w:val="AnnexNo"/>
      </w:pPr>
      <w:bookmarkStart w:id="72" w:name="_Toc42084139"/>
      <w:r w:rsidRPr="00F5119C">
        <w:t>ANNEX 2</w:t>
      </w:r>
      <w:bookmarkEnd w:id="72"/>
    </w:p>
    <w:p w14:paraId="14D6C1E0" w14:textId="77777777" w:rsidR="00302849" w:rsidRPr="001B7EA4" w:rsidRDefault="002C5716" w:rsidP="003D36B2">
      <w:pPr>
        <w:pStyle w:val="Annextitle"/>
      </w:pPr>
      <w:bookmarkStart w:id="73" w:name="_Toc328648893"/>
      <w:bookmarkStart w:id="74" w:name="_Toc42084140"/>
      <w:r w:rsidRPr="001B7EA4">
        <w:t>Characteristics of satellite networks, earth stations</w:t>
      </w:r>
      <w:r w:rsidRPr="001B7EA4">
        <w:br/>
        <w:t>or radio astronomy stations</w:t>
      </w:r>
      <w:r w:rsidRPr="002B1685">
        <w:rPr>
          <w:rStyle w:val="Appelnotedebasdep"/>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73"/>
      <w:bookmarkEnd w:id="74"/>
    </w:p>
    <w:p w14:paraId="0DD87988" w14:textId="77777777" w:rsidR="00A74726" w:rsidRDefault="00A74726">
      <w:pPr>
        <w:sectPr w:rsidR="00A74726">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pPr>
    </w:p>
    <w:p w14:paraId="44BB1100" w14:textId="77777777" w:rsidR="00302849" w:rsidRPr="004046E7" w:rsidRDefault="002C5716" w:rsidP="003D36B2">
      <w:pPr>
        <w:pStyle w:val="Headingb"/>
        <w:rPr>
          <w:lang w:val="en-GB"/>
        </w:rPr>
      </w:pPr>
      <w:r w:rsidRPr="004046E7">
        <w:rPr>
          <w:lang w:val="en-GB"/>
        </w:rPr>
        <w:lastRenderedPageBreak/>
        <w:t>Footnotes to Tables A, B, C and D</w:t>
      </w:r>
    </w:p>
    <w:p w14:paraId="5788087D" w14:textId="6417D7EC" w:rsidR="00A74726" w:rsidRDefault="002C5716">
      <w:pPr>
        <w:pStyle w:val="Proposal"/>
      </w:pPr>
      <w:r>
        <w:t>MOD</w:t>
      </w:r>
      <w:r>
        <w:tab/>
        <w:t>EUR/</w:t>
      </w:r>
      <w:r w:rsidR="009A2280">
        <w:t>XXXX</w:t>
      </w:r>
      <w:r>
        <w:t>A17/10</w:t>
      </w:r>
    </w:p>
    <w:p w14:paraId="18BA74EF" w14:textId="77777777" w:rsidR="00302849" w:rsidRDefault="002C5716" w:rsidP="003D36B2">
      <w:pPr>
        <w:pStyle w:val="TableNo"/>
        <w:ind w:right="12326"/>
        <w:rPr>
          <w:b/>
          <w:bCs/>
        </w:rPr>
      </w:pPr>
      <w:r>
        <w:rPr>
          <w:b/>
          <w:bCs/>
        </w:rPr>
        <w:t>TABLE A</w:t>
      </w:r>
    </w:p>
    <w:p w14:paraId="4424C047" w14:textId="0563503D" w:rsidR="00302849" w:rsidRDefault="002C5716" w:rsidP="003D36B2">
      <w:pPr>
        <w:pStyle w:val="Tabletitle"/>
        <w:ind w:right="12326"/>
      </w:pPr>
      <w:r>
        <w:t>GENERAL CHARACTERISTICS OF THE SATELLITE NETWORK OR SYSTEM,</w:t>
      </w:r>
      <w:r>
        <w:br/>
        <w:t xml:space="preserve">EARTH STATION OR RADIO ASTRONOMY STATION </w:t>
      </w:r>
      <w:r>
        <w:rPr>
          <w:color w:val="000000"/>
          <w:sz w:val="16"/>
        </w:rPr>
        <w:t>    </w:t>
      </w:r>
      <w:r>
        <w:rPr>
          <w:rFonts w:ascii="Times New Roman"/>
          <w:b w:val="0"/>
          <w:bCs/>
          <w:color w:val="000000"/>
          <w:sz w:val="16"/>
        </w:rPr>
        <w:t>(Rev.WRC</w:t>
      </w:r>
      <w:r>
        <w:rPr>
          <w:rFonts w:ascii="Times New Roman"/>
          <w:b w:val="0"/>
          <w:bCs/>
          <w:color w:val="000000"/>
          <w:sz w:val="16"/>
        </w:rPr>
        <w:noBreakHyphen/>
      </w:r>
      <w:del w:id="75" w:author="CEPT" w:date="2023-09-20T09:14:00Z">
        <w:r w:rsidDel="00296479">
          <w:rPr>
            <w:rFonts w:ascii="Times New Roman"/>
            <w:b w:val="0"/>
            <w:bCs/>
            <w:color w:val="000000"/>
            <w:sz w:val="16"/>
          </w:rPr>
          <w:delText>19</w:delText>
        </w:r>
      </w:del>
      <w:ins w:id="76" w:author="CEPT" w:date="2023-09-20T09:14:00Z">
        <w:r w:rsidR="00296479">
          <w:rPr>
            <w:rFonts w:ascii="Times New Roman"/>
            <w:b w:val="0"/>
            <w:bCs/>
            <w:color w:val="000000"/>
            <w:sz w:val="16"/>
          </w:rPr>
          <w:t>23</w:t>
        </w:r>
      </w:ins>
      <w:r>
        <w:rPr>
          <w:rFonts w:ascii="Times New Roman"/>
          <w:b w:val="0"/>
          <w:bCs/>
          <w:color w:val="000000"/>
          <w:sz w:val="16"/>
        </w:rPr>
        <w:t>)</w:t>
      </w:r>
    </w:p>
    <w:tbl>
      <w:tblPr>
        <w:tblW w:w="18346" w:type="dxa"/>
        <w:jc w:val="center"/>
        <w:tblLayout w:type="fixed"/>
        <w:tblLook w:val="04A0" w:firstRow="1" w:lastRow="0" w:firstColumn="1" w:lastColumn="0" w:noHBand="0" w:noVBand="1"/>
      </w:tblPr>
      <w:tblGrid>
        <w:gridCol w:w="1178"/>
        <w:gridCol w:w="8012"/>
        <w:gridCol w:w="799"/>
        <w:gridCol w:w="799"/>
        <w:gridCol w:w="799"/>
        <w:gridCol w:w="799"/>
        <w:gridCol w:w="799"/>
        <w:gridCol w:w="799"/>
        <w:gridCol w:w="799"/>
        <w:gridCol w:w="799"/>
        <w:gridCol w:w="799"/>
        <w:gridCol w:w="1357"/>
        <w:gridCol w:w="608"/>
      </w:tblGrid>
      <w:tr w:rsidR="003D36B2" w14:paraId="0A711187" w14:textId="77777777" w:rsidTr="003D36B2">
        <w:trPr>
          <w:trHeight w:val="3000"/>
          <w:jc w:val="center"/>
        </w:trPr>
        <w:tc>
          <w:tcPr>
            <w:tcW w:w="1178" w:type="dxa"/>
            <w:tcBorders>
              <w:top w:val="single" w:sz="12" w:space="0" w:color="auto"/>
              <w:left w:val="single" w:sz="12" w:space="0" w:color="auto"/>
              <w:bottom w:val="single" w:sz="12" w:space="0" w:color="auto"/>
              <w:right w:val="nil"/>
            </w:tcBorders>
            <w:textDirection w:val="btLr"/>
            <w:vAlign w:val="center"/>
            <w:hideMark/>
          </w:tcPr>
          <w:p w14:paraId="50F13A42" w14:textId="77777777" w:rsidR="00302849" w:rsidRDefault="002C5716" w:rsidP="003D36B2">
            <w:pPr>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8012" w:type="dxa"/>
            <w:tcBorders>
              <w:top w:val="single" w:sz="12" w:space="0" w:color="auto"/>
              <w:left w:val="double" w:sz="6" w:space="0" w:color="auto"/>
              <w:bottom w:val="single" w:sz="12" w:space="0" w:color="auto"/>
              <w:right w:val="double" w:sz="4" w:space="0" w:color="auto"/>
            </w:tcBorders>
            <w:vAlign w:val="center"/>
            <w:hideMark/>
          </w:tcPr>
          <w:p w14:paraId="5154E758" w14:textId="77777777" w:rsidR="00302849" w:rsidRDefault="002C5716" w:rsidP="003D36B2">
            <w:pPr>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rPr>
              <w:t xml:space="preserve">A </w:t>
            </w:r>
            <w:r>
              <w:rPr>
                <w:rFonts w:asciiTheme="majorBidi" w:hAnsiTheme="majorBidi" w:cstheme="majorBidi"/>
                <w:b/>
                <w:bCs/>
                <w:i/>
                <w:iCs/>
                <w:sz w:val="16"/>
                <w:szCs w:val="16"/>
                <w:vertAlign w:val="superscript"/>
                <w:lang w:val="en-US"/>
              </w:rPr>
              <w:t>_</w:t>
            </w:r>
            <w:r>
              <w:rPr>
                <w:rFonts w:asciiTheme="majorBidi" w:hAnsiTheme="majorBidi" w:cstheme="majorBidi"/>
                <w:b/>
                <w:bCs/>
                <w:i/>
                <w:iCs/>
                <w:sz w:val="16"/>
                <w:szCs w:val="16"/>
                <w:lang w:val="en-US"/>
              </w:rPr>
              <w:t xml:space="preserve"> GENERAL CHARACTERISTICS OF THE SATELLITE NETWORK OR SYSTEM, EARTH STATION OR RADIO ASTRONOMY STATION</w:t>
            </w:r>
          </w:p>
        </w:tc>
        <w:tc>
          <w:tcPr>
            <w:tcW w:w="799" w:type="dxa"/>
            <w:tcBorders>
              <w:top w:val="single" w:sz="12" w:space="0" w:color="auto"/>
              <w:left w:val="double" w:sz="4" w:space="0" w:color="auto"/>
              <w:bottom w:val="single" w:sz="12" w:space="0" w:color="auto"/>
              <w:right w:val="single" w:sz="4" w:space="0" w:color="auto"/>
            </w:tcBorders>
            <w:textDirection w:val="btLr"/>
            <w:vAlign w:val="center"/>
            <w:hideMark/>
          </w:tcPr>
          <w:p w14:paraId="413BEDFD" w14:textId="77777777" w:rsidR="00302849" w:rsidRDefault="002C5716"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9" w:type="dxa"/>
            <w:tcBorders>
              <w:top w:val="single" w:sz="12" w:space="0" w:color="auto"/>
              <w:left w:val="nil"/>
              <w:bottom w:val="single" w:sz="12" w:space="0" w:color="auto"/>
              <w:right w:val="single" w:sz="4" w:space="0" w:color="auto"/>
            </w:tcBorders>
            <w:textDirection w:val="btLr"/>
            <w:vAlign w:val="center"/>
            <w:hideMark/>
          </w:tcPr>
          <w:p w14:paraId="3325E6A4" w14:textId="77777777" w:rsidR="00302849" w:rsidRDefault="002C5716"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500DF25A" w14:textId="77777777" w:rsidR="00302849" w:rsidRDefault="002C5716"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9" w:type="dxa"/>
            <w:tcBorders>
              <w:top w:val="single" w:sz="12" w:space="0" w:color="auto"/>
              <w:left w:val="nil"/>
              <w:bottom w:val="single" w:sz="12" w:space="0" w:color="auto"/>
              <w:right w:val="single" w:sz="4" w:space="0" w:color="auto"/>
            </w:tcBorders>
            <w:textDirection w:val="btLr"/>
            <w:vAlign w:val="center"/>
            <w:hideMark/>
          </w:tcPr>
          <w:p w14:paraId="42173931" w14:textId="77777777" w:rsidR="00302849" w:rsidRDefault="002C5716"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9" w:type="dxa"/>
            <w:tcBorders>
              <w:top w:val="single" w:sz="12" w:space="0" w:color="auto"/>
              <w:left w:val="nil"/>
              <w:bottom w:val="single" w:sz="12" w:space="0" w:color="auto"/>
              <w:right w:val="single" w:sz="4" w:space="0" w:color="auto"/>
            </w:tcBorders>
            <w:textDirection w:val="btLr"/>
            <w:vAlign w:val="center"/>
            <w:hideMark/>
          </w:tcPr>
          <w:p w14:paraId="0FF9E61E" w14:textId="77777777" w:rsidR="00302849" w:rsidRDefault="002C5716" w:rsidP="003D36B2">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9" w:type="dxa"/>
            <w:tcBorders>
              <w:top w:val="single" w:sz="12" w:space="0" w:color="auto"/>
              <w:left w:val="nil"/>
              <w:bottom w:val="single" w:sz="12" w:space="0" w:color="auto"/>
              <w:right w:val="single" w:sz="4" w:space="0" w:color="auto"/>
            </w:tcBorders>
            <w:textDirection w:val="btLr"/>
            <w:vAlign w:val="center"/>
            <w:hideMark/>
          </w:tcPr>
          <w:p w14:paraId="00FDD429" w14:textId="77777777" w:rsidR="00302849" w:rsidRDefault="002C5716" w:rsidP="003D36B2">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9" w:type="dxa"/>
            <w:tcBorders>
              <w:top w:val="single" w:sz="12" w:space="0" w:color="auto"/>
              <w:left w:val="nil"/>
              <w:bottom w:val="single" w:sz="12" w:space="0" w:color="auto"/>
              <w:right w:val="single" w:sz="4" w:space="0" w:color="auto"/>
            </w:tcBorders>
            <w:textDirection w:val="btLr"/>
            <w:vAlign w:val="center"/>
            <w:hideMark/>
          </w:tcPr>
          <w:p w14:paraId="24C0D268" w14:textId="77777777" w:rsidR="00302849" w:rsidRDefault="002C5716" w:rsidP="003D36B2">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in the broadcasting-satellite service under </w:t>
            </w:r>
            <w:r>
              <w:rPr>
                <w:rFonts w:asciiTheme="majorBidi" w:hAnsiTheme="majorBidi" w:cstheme="majorBidi"/>
                <w:b/>
                <w:bCs/>
                <w:sz w:val="16"/>
                <w:szCs w:val="16"/>
                <w:lang w:val="en-US"/>
              </w:rPr>
              <w:br/>
              <w:t>Appendix 30 (Articles 4 and 5)</w:t>
            </w:r>
          </w:p>
        </w:tc>
        <w:tc>
          <w:tcPr>
            <w:tcW w:w="799" w:type="dxa"/>
            <w:tcBorders>
              <w:top w:val="single" w:sz="12" w:space="0" w:color="auto"/>
              <w:left w:val="nil"/>
              <w:bottom w:val="single" w:sz="12" w:space="0" w:color="auto"/>
              <w:right w:val="single" w:sz="4" w:space="0" w:color="auto"/>
            </w:tcBorders>
            <w:textDirection w:val="btLr"/>
            <w:vAlign w:val="center"/>
            <w:hideMark/>
          </w:tcPr>
          <w:p w14:paraId="1454AB63" w14:textId="77777777" w:rsidR="00302849" w:rsidRDefault="002C5716" w:rsidP="003D36B2">
            <w:pPr>
              <w:spacing w:before="0" w:line="18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799" w:type="dxa"/>
            <w:tcBorders>
              <w:top w:val="single" w:sz="12" w:space="0" w:color="auto"/>
              <w:left w:val="nil"/>
              <w:bottom w:val="single" w:sz="12" w:space="0" w:color="auto"/>
              <w:right w:val="double" w:sz="6" w:space="0" w:color="auto"/>
            </w:tcBorders>
            <w:textDirection w:val="btLr"/>
            <w:vAlign w:val="center"/>
            <w:hideMark/>
          </w:tcPr>
          <w:p w14:paraId="0F3FBE83" w14:textId="77777777" w:rsidR="00302849" w:rsidRDefault="002C5716" w:rsidP="003D36B2">
            <w:pPr>
              <w:spacing w:before="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7" w:type="dxa"/>
            <w:tcBorders>
              <w:top w:val="single" w:sz="12" w:space="0" w:color="auto"/>
              <w:left w:val="nil"/>
              <w:bottom w:val="single" w:sz="12" w:space="0" w:color="auto"/>
              <w:right w:val="nil"/>
            </w:tcBorders>
            <w:textDirection w:val="btLr"/>
            <w:vAlign w:val="center"/>
            <w:hideMark/>
          </w:tcPr>
          <w:p w14:paraId="1B7C52A4" w14:textId="77777777" w:rsidR="00302849" w:rsidRDefault="002C5716" w:rsidP="003D36B2">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8" w:type="dxa"/>
            <w:tcBorders>
              <w:top w:val="single" w:sz="12" w:space="0" w:color="auto"/>
              <w:left w:val="double" w:sz="6" w:space="0" w:color="auto"/>
              <w:bottom w:val="single" w:sz="12" w:space="0" w:color="auto"/>
              <w:right w:val="single" w:sz="12" w:space="0" w:color="auto"/>
            </w:tcBorders>
            <w:textDirection w:val="btLr"/>
            <w:vAlign w:val="center"/>
            <w:hideMark/>
          </w:tcPr>
          <w:p w14:paraId="0B7B0B66" w14:textId="77777777" w:rsidR="00302849" w:rsidRDefault="002C5716" w:rsidP="003D36B2">
            <w:pPr>
              <w:spacing w:before="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296479" w14:paraId="0FB76057" w14:textId="77777777" w:rsidTr="003D36B2">
        <w:trPr>
          <w:cantSplit/>
          <w:jc w:val="center"/>
        </w:trPr>
        <w:tc>
          <w:tcPr>
            <w:tcW w:w="1178" w:type="dxa"/>
            <w:tcBorders>
              <w:top w:val="nil"/>
              <w:left w:val="single" w:sz="12" w:space="0" w:color="auto"/>
              <w:bottom w:val="single" w:sz="4" w:space="0" w:color="auto"/>
              <w:right w:val="double" w:sz="6" w:space="0" w:color="auto"/>
            </w:tcBorders>
            <w:hideMark/>
          </w:tcPr>
          <w:p w14:paraId="66A96DA5" w14:textId="21F752B5" w:rsidR="00296479" w:rsidRDefault="00296479" w:rsidP="00296479">
            <w:pPr>
              <w:tabs>
                <w:tab w:val="left" w:pos="720"/>
              </w:tabs>
              <w:overflowPunct/>
              <w:autoSpaceDE/>
              <w:adjustRightInd/>
              <w:spacing w:before="40" w:after="40"/>
              <w:rPr>
                <w:sz w:val="18"/>
                <w:szCs w:val="18"/>
                <w:lang w:val="en-US"/>
              </w:rPr>
            </w:pPr>
            <w:r>
              <w:rPr>
                <w:sz w:val="18"/>
                <w:szCs w:val="18"/>
                <w:lang w:val="en-US"/>
              </w:rPr>
              <w:t>…</w:t>
            </w:r>
          </w:p>
        </w:tc>
        <w:tc>
          <w:tcPr>
            <w:tcW w:w="8012" w:type="dxa"/>
            <w:tcBorders>
              <w:top w:val="nil"/>
              <w:left w:val="nil"/>
              <w:bottom w:val="single" w:sz="4" w:space="0" w:color="auto"/>
              <w:right w:val="double" w:sz="4" w:space="0" w:color="auto"/>
            </w:tcBorders>
            <w:hideMark/>
          </w:tcPr>
          <w:p w14:paraId="0CE0382C" w14:textId="46980224" w:rsidR="00296479" w:rsidRDefault="00296479" w:rsidP="00296479">
            <w:pPr>
              <w:spacing w:before="40" w:after="40"/>
              <w:ind w:left="170"/>
              <w:rPr>
                <w:sz w:val="18"/>
                <w:szCs w:val="18"/>
                <w:lang w:val="en-US"/>
              </w:rPr>
            </w:pPr>
            <w:r>
              <w:rPr>
                <w:sz w:val="18"/>
                <w:szCs w:val="18"/>
                <w:lang w:val="en-US"/>
              </w:rPr>
              <w:t>…</w:t>
            </w:r>
          </w:p>
        </w:tc>
        <w:tc>
          <w:tcPr>
            <w:tcW w:w="799" w:type="dxa"/>
            <w:tcBorders>
              <w:top w:val="nil"/>
              <w:left w:val="double" w:sz="4" w:space="0" w:color="auto"/>
              <w:bottom w:val="single" w:sz="4" w:space="0" w:color="auto"/>
              <w:right w:val="single" w:sz="4" w:space="0" w:color="auto"/>
            </w:tcBorders>
          </w:tcPr>
          <w:p w14:paraId="10D7B2AC" w14:textId="5096E80F" w:rsidR="00296479" w:rsidRDefault="00296479" w:rsidP="00296479">
            <w:pPr>
              <w:spacing w:before="40" w:after="40"/>
              <w:jc w:val="center"/>
              <w:rPr>
                <w:rFonts w:asciiTheme="majorBidi" w:hAnsiTheme="majorBidi" w:cstheme="majorBidi"/>
                <w:sz w:val="16"/>
                <w:szCs w:val="16"/>
                <w:lang w:val="en-US"/>
              </w:rPr>
            </w:pPr>
            <w:r>
              <w:rPr>
                <w:sz w:val="18"/>
                <w:szCs w:val="18"/>
                <w:lang w:val="en-US"/>
              </w:rPr>
              <w:t>…</w:t>
            </w:r>
          </w:p>
        </w:tc>
        <w:tc>
          <w:tcPr>
            <w:tcW w:w="799" w:type="dxa"/>
            <w:tcBorders>
              <w:top w:val="nil"/>
              <w:left w:val="nil"/>
              <w:bottom w:val="single" w:sz="4" w:space="0" w:color="auto"/>
              <w:right w:val="single" w:sz="4" w:space="0" w:color="auto"/>
            </w:tcBorders>
          </w:tcPr>
          <w:p w14:paraId="3DEE3D49" w14:textId="48515E24" w:rsidR="00296479" w:rsidRDefault="00296479" w:rsidP="00296479">
            <w:pPr>
              <w:spacing w:before="40" w:after="40"/>
              <w:jc w:val="center"/>
              <w:rPr>
                <w:rFonts w:asciiTheme="majorBidi" w:hAnsiTheme="majorBidi" w:cstheme="majorBidi"/>
                <w:sz w:val="16"/>
                <w:szCs w:val="16"/>
                <w:lang w:val="en-US"/>
              </w:rPr>
            </w:pPr>
            <w:r>
              <w:rPr>
                <w:sz w:val="18"/>
                <w:szCs w:val="18"/>
                <w:lang w:val="en-US"/>
              </w:rPr>
              <w:t>…</w:t>
            </w:r>
          </w:p>
        </w:tc>
        <w:tc>
          <w:tcPr>
            <w:tcW w:w="799" w:type="dxa"/>
            <w:tcBorders>
              <w:top w:val="nil"/>
              <w:left w:val="nil"/>
              <w:bottom w:val="single" w:sz="4" w:space="0" w:color="auto"/>
              <w:right w:val="single" w:sz="4" w:space="0" w:color="auto"/>
            </w:tcBorders>
          </w:tcPr>
          <w:p w14:paraId="77B1FA53" w14:textId="74956AFC" w:rsidR="00296479" w:rsidRDefault="00296479" w:rsidP="00296479">
            <w:pPr>
              <w:spacing w:before="40" w:after="40"/>
              <w:jc w:val="center"/>
              <w:rPr>
                <w:rFonts w:asciiTheme="majorBidi" w:hAnsiTheme="majorBidi" w:cstheme="majorBidi"/>
                <w:sz w:val="16"/>
                <w:szCs w:val="16"/>
                <w:lang w:val="en-US"/>
              </w:rPr>
            </w:pPr>
            <w:r>
              <w:rPr>
                <w:sz w:val="18"/>
                <w:szCs w:val="18"/>
                <w:lang w:val="en-US"/>
              </w:rPr>
              <w:t>…</w:t>
            </w:r>
          </w:p>
        </w:tc>
        <w:tc>
          <w:tcPr>
            <w:tcW w:w="799" w:type="dxa"/>
            <w:tcBorders>
              <w:top w:val="nil"/>
              <w:left w:val="nil"/>
              <w:bottom w:val="single" w:sz="4" w:space="0" w:color="auto"/>
              <w:right w:val="single" w:sz="4" w:space="0" w:color="auto"/>
            </w:tcBorders>
          </w:tcPr>
          <w:p w14:paraId="01DD3612" w14:textId="23363292"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c>
          <w:tcPr>
            <w:tcW w:w="799" w:type="dxa"/>
            <w:tcBorders>
              <w:top w:val="nil"/>
              <w:left w:val="nil"/>
              <w:bottom w:val="single" w:sz="4" w:space="0" w:color="auto"/>
              <w:right w:val="single" w:sz="4" w:space="0" w:color="auto"/>
            </w:tcBorders>
            <w:hideMark/>
          </w:tcPr>
          <w:p w14:paraId="1E700404" w14:textId="10C90C7D" w:rsidR="00296479" w:rsidRDefault="00296479" w:rsidP="00296479">
            <w:pPr>
              <w:spacing w:before="40" w:after="40"/>
              <w:jc w:val="center"/>
              <w:rPr>
                <w:b/>
                <w:bCs/>
                <w:sz w:val="18"/>
                <w:szCs w:val="18"/>
                <w:lang w:val="en-US"/>
              </w:rPr>
            </w:pPr>
            <w:r>
              <w:rPr>
                <w:sz w:val="18"/>
                <w:szCs w:val="18"/>
                <w:lang w:val="en-US"/>
              </w:rPr>
              <w:t>…</w:t>
            </w:r>
          </w:p>
        </w:tc>
        <w:tc>
          <w:tcPr>
            <w:tcW w:w="799" w:type="dxa"/>
            <w:tcBorders>
              <w:top w:val="nil"/>
              <w:left w:val="nil"/>
              <w:bottom w:val="single" w:sz="4" w:space="0" w:color="auto"/>
              <w:right w:val="single" w:sz="4" w:space="0" w:color="auto"/>
            </w:tcBorders>
          </w:tcPr>
          <w:p w14:paraId="4A56DF21" w14:textId="0BF0CE7C"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c>
          <w:tcPr>
            <w:tcW w:w="799" w:type="dxa"/>
            <w:tcBorders>
              <w:top w:val="nil"/>
              <w:left w:val="nil"/>
              <w:bottom w:val="single" w:sz="4" w:space="0" w:color="auto"/>
              <w:right w:val="single" w:sz="4" w:space="0" w:color="auto"/>
            </w:tcBorders>
          </w:tcPr>
          <w:p w14:paraId="01BABF06" w14:textId="302E31EE"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c>
          <w:tcPr>
            <w:tcW w:w="799" w:type="dxa"/>
            <w:tcBorders>
              <w:top w:val="nil"/>
              <w:left w:val="nil"/>
              <w:bottom w:val="single" w:sz="4" w:space="0" w:color="auto"/>
              <w:right w:val="single" w:sz="4" w:space="0" w:color="auto"/>
            </w:tcBorders>
          </w:tcPr>
          <w:p w14:paraId="743EE7F9" w14:textId="773E4ADA"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c>
          <w:tcPr>
            <w:tcW w:w="799" w:type="dxa"/>
            <w:tcBorders>
              <w:top w:val="nil"/>
              <w:left w:val="nil"/>
              <w:bottom w:val="single" w:sz="4" w:space="0" w:color="auto"/>
              <w:right w:val="double" w:sz="6" w:space="0" w:color="auto"/>
            </w:tcBorders>
          </w:tcPr>
          <w:p w14:paraId="2C562E67" w14:textId="2BCA93C5"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c>
          <w:tcPr>
            <w:tcW w:w="1357" w:type="dxa"/>
            <w:tcBorders>
              <w:top w:val="nil"/>
              <w:left w:val="nil"/>
              <w:bottom w:val="single" w:sz="4" w:space="0" w:color="auto"/>
              <w:right w:val="double" w:sz="6" w:space="0" w:color="auto"/>
            </w:tcBorders>
            <w:hideMark/>
          </w:tcPr>
          <w:p w14:paraId="013EE20A" w14:textId="5CBD08AA" w:rsidR="00296479" w:rsidRDefault="00296479" w:rsidP="00296479">
            <w:pPr>
              <w:tabs>
                <w:tab w:val="left" w:pos="720"/>
              </w:tabs>
              <w:overflowPunct/>
              <w:autoSpaceDE/>
              <w:adjustRightInd/>
              <w:spacing w:before="40" w:after="40"/>
              <w:rPr>
                <w:sz w:val="18"/>
                <w:szCs w:val="18"/>
                <w:lang w:val="en-US"/>
              </w:rPr>
            </w:pPr>
            <w:r>
              <w:rPr>
                <w:sz w:val="18"/>
                <w:szCs w:val="18"/>
                <w:lang w:val="en-US"/>
              </w:rPr>
              <w:t>…</w:t>
            </w:r>
          </w:p>
        </w:tc>
        <w:tc>
          <w:tcPr>
            <w:tcW w:w="608" w:type="dxa"/>
            <w:tcBorders>
              <w:top w:val="nil"/>
              <w:left w:val="nil"/>
              <w:bottom w:val="single" w:sz="4" w:space="0" w:color="auto"/>
              <w:right w:val="single" w:sz="12" w:space="0" w:color="auto"/>
            </w:tcBorders>
          </w:tcPr>
          <w:p w14:paraId="64724B15" w14:textId="5B024FD3" w:rsidR="00296479" w:rsidRDefault="00296479" w:rsidP="00296479">
            <w:pPr>
              <w:spacing w:before="40" w:after="40"/>
              <w:jc w:val="center"/>
              <w:rPr>
                <w:rFonts w:asciiTheme="majorBidi" w:hAnsiTheme="majorBidi" w:cstheme="majorBidi"/>
                <w:b/>
                <w:bCs/>
                <w:sz w:val="18"/>
                <w:szCs w:val="18"/>
                <w:lang w:val="en-US"/>
              </w:rPr>
            </w:pPr>
            <w:r>
              <w:rPr>
                <w:sz w:val="18"/>
                <w:szCs w:val="18"/>
                <w:lang w:val="en-US"/>
              </w:rPr>
              <w:t>…</w:t>
            </w:r>
          </w:p>
        </w:tc>
      </w:tr>
      <w:tr w:rsidR="003D36B2" w14:paraId="4192E477" w14:textId="77777777" w:rsidTr="003D36B2">
        <w:trPr>
          <w:jc w:val="center"/>
        </w:trPr>
        <w:tc>
          <w:tcPr>
            <w:tcW w:w="1178" w:type="dxa"/>
            <w:tcBorders>
              <w:top w:val="single" w:sz="12" w:space="0" w:color="auto"/>
              <w:left w:val="single" w:sz="12" w:space="0" w:color="auto"/>
              <w:bottom w:val="single" w:sz="4" w:space="0" w:color="auto"/>
              <w:right w:val="double" w:sz="6" w:space="0" w:color="auto"/>
            </w:tcBorders>
            <w:hideMark/>
          </w:tcPr>
          <w:p w14:paraId="08F7A447" w14:textId="77777777" w:rsidR="00302849" w:rsidRDefault="002C5716" w:rsidP="003D36B2">
            <w:pPr>
              <w:tabs>
                <w:tab w:val="left" w:pos="720"/>
              </w:tabs>
              <w:overflowPunct/>
              <w:autoSpaceDE/>
              <w:adjustRightInd/>
              <w:spacing w:before="40" w:after="40"/>
              <w:rPr>
                <w:rFonts w:asciiTheme="majorBidi" w:hAnsiTheme="majorBidi" w:cstheme="majorBidi"/>
                <w:b/>
                <w:bCs/>
                <w:sz w:val="18"/>
                <w:szCs w:val="18"/>
                <w:lang w:val="en-US" w:eastAsia="zh-CN"/>
              </w:rPr>
            </w:pPr>
            <w:r>
              <w:rPr>
                <w:b/>
                <w:color w:val="000000" w:themeColor="text1"/>
                <w:sz w:val="18"/>
                <w:szCs w:val="18"/>
                <w:lang w:val="en-US"/>
              </w:rPr>
              <w:t>A.24</w:t>
            </w:r>
          </w:p>
        </w:tc>
        <w:tc>
          <w:tcPr>
            <w:tcW w:w="8012" w:type="dxa"/>
            <w:tcBorders>
              <w:top w:val="single" w:sz="12" w:space="0" w:color="auto"/>
              <w:left w:val="nil"/>
              <w:bottom w:val="single" w:sz="4" w:space="0" w:color="auto"/>
              <w:right w:val="double" w:sz="4" w:space="0" w:color="auto"/>
            </w:tcBorders>
            <w:hideMark/>
          </w:tcPr>
          <w:p w14:paraId="1F65F3E3" w14:textId="77777777" w:rsidR="00302849" w:rsidRDefault="002C5716" w:rsidP="003D36B2">
            <w:pPr>
              <w:tabs>
                <w:tab w:val="left" w:pos="720"/>
              </w:tabs>
              <w:overflowPunct/>
              <w:autoSpaceDE/>
              <w:adjustRightInd/>
              <w:spacing w:before="40" w:after="40"/>
              <w:rPr>
                <w:rFonts w:asciiTheme="majorBidi" w:hAnsiTheme="majorBidi" w:cstheme="majorBidi"/>
                <w:b/>
                <w:bCs/>
                <w:sz w:val="18"/>
                <w:szCs w:val="18"/>
                <w:lang w:val="en-US" w:eastAsia="zh-CN"/>
              </w:rPr>
            </w:pPr>
            <w:r>
              <w:rPr>
                <w:b/>
                <w:color w:val="000000" w:themeColor="text1"/>
                <w:sz w:val="18"/>
                <w:szCs w:val="18"/>
                <w:lang w:val="en-US"/>
              </w:rPr>
              <w:t>COMPLIANCE WITH NOTIFICATION OF A NON-GSO SHORT DURATION MISSION</w:t>
            </w:r>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254A18DE" w14:textId="77777777" w:rsidR="00302849" w:rsidRDefault="00302849" w:rsidP="003D36B2">
            <w:pPr>
              <w:spacing w:before="40" w:after="40"/>
              <w:rPr>
                <w:rFonts w:asciiTheme="majorBidi" w:hAnsiTheme="majorBidi" w:cstheme="majorBidi"/>
                <w:b/>
                <w:bCs/>
                <w:sz w:val="18"/>
                <w:szCs w:val="18"/>
                <w:lang w:val="en-US"/>
              </w:rPr>
            </w:pPr>
          </w:p>
        </w:tc>
        <w:tc>
          <w:tcPr>
            <w:tcW w:w="1357" w:type="dxa"/>
            <w:tcBorders>
              <w:top w:val="single" w:sz="12" w:space="0" w:color="auto"/>
              <w:left w:val="nil"/>
              <w:bottom w:val="single" w:sz="4" w:space="0" w:color="auto"/>
              <w:right w:val="double" w:sz="6" w:space="0" w:color="auto"/>
            </w:tcBorders>
            <w:hideMark/>
          </w:tcPr>
          <w:p w14:paraId="26A8C87A" w14:textId="77777777" w:rsidR="00302849" w:rsidRDefault="002C5716" w:rsidP="003D36B2">
            <w:pPr>
              <w:tabs>
                <w:tab w:val="left" w:pos="720"/>
              </w:tabs>
              <w:overflowPunct/>
              <w:autoSpaceDE/>
              <w:adjustRightInd/>
              <w:spacing w:before="40" w:after="40"/>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A.24</w:t>
            </w:r>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341FC344" w14:textId="77777777" w:rsidR="00302849" w:rsidRDefault="002C5716" w:rsidP="003D36B2">
            <w:pPr>
              <w:spacing w:before="40" w:after="40"/>
              <w:jc w:val="center"/>
              <w:rPr>
                <w:rFonts w:asciiTheme="majorBidi" w:hAnsiTheme="majorBidi" w:cstheme="majorBidi"/>
                <w:b/>
                <w:bCs/>
                <w:sz w:val="18"/>
                <w:szCs w:val="18"/>
                <w:lang w:val="en-US"/>
              </w:rPr>
            </w:pPr>
            <w:r>
              <w:rPr>
                <w:rFonts w:asciiTheme="majorBidi" w:hAnsiTheme="majorBidi" w:cstheme="majorBidi"/>
                <w:b/>
                <w:bCs/>
                <w:sz w:val="18"/>
                <w:szCs w:val="18"/>
                <w:lang w:val="en-US"/>
              </w:rPr>
              <w:t> </w:t>
            </w:r>
          </w:p>
        </w:tc>
      </w:tr>
      <w:tr w:rsidR="003D36B2" w14:paraId="349C666E" w14:textId="77777777" w:rsidTr="003D36B2">
        <w:trPr>
          <w:cantSplit/>
          <w:jc w:val="center"/>
        </w:trPr>
        <w:tc>
          <w:tcPr>
            <w:tcW w:w="1178" w:type="dxa"/>
            <w:tcBorders>
              <w:top w:val="nil"/>
              <w:left w:val="single" w:sz="12" w:space="0" w:color="auto"/>
              <w:bottom w:val="single" w:sz="4" w:space="0" w:color="auto"/>
              <w:right w:val="double" w:sz="6" w:space="0" w:color="auto"/>
            </w:tcBorders>
            <w:hideMark/>
          </w:tcPr>
          <w:p w14:paraId="3B537E20" w14:textId="77777777" w:rsidR="00302849" w:rsidRDefault="002C5716" w:rsidP="003D36B2">
            <w:pPr>
              <w:tabs>
                <w:tab w:val="left" w:pos="720"/>
              </w:tabs>
              <w:overflowPunct/>
              <w:autoSpaceDE/>
              <w:adjustRightInd/>
              <w:spacing w:before="40" w:after="40"/>
              <w:rPr>
                <w:sz w:val="18"/>
                <w:szCs w:val="18"/>
                <w:lang w:val="en-US" w:eastAsia="zh-CN"/>
              </w:rPr>
            </w:pPr>
            <w:r>
              <w:rPr>
                <w:color w:val="000000" w:themeColor="text1"/>
                <w:sz w:val="18"/>
                <w:szCs w:val="18"/>
                <w:lang w:val="en-US"/>
              </w:rPr>
              <w:t>A.24.a</w:t>
            </w:r>
          </w:p>
        </w:tc>
        <w:tc>
          <w:tcPr>
            <w:tcW w:w="8012" w:type="dxa"/>
            <w:tcBorders>
              <w:top w:val="nil"/>
              <w:left w:val="nil"/>
              <w:bottom w:val="single" w:sz="4" w:space="0" w:color="auto"/>
              <w:right w:val="double" w:sz="4" w:space="0" w:color="auto"/>
            </w:tcBorders>
            <w:hideMark/>
          </w:tcPr>
          <w:p w14:paraId="0D1A63C0" w14:textId="77777777" w:rsidR="00302849" w:rsidRDefault="002C5716" w:rsidP="003D36B2">
            <w:pPr>
              <w:keepNext/>
              <w:spacing w:before="40" w:after="40"/>
              <w:ind w:left="170"/>
              <w:rPr>
                <w:color w:val="000000" w:themeColor="text1"/>
                <w:sz w:val="18"/>
                <w:szCs w:val="18"/>
                <w:lang w:val="en-US"/>
              </w:rPr>
            </w:pPr>
            <w:r>
              <w:rPr>
                <w:color w:val="000000" w:themeColor="text1"/>
                <w:sz w:val="18"/>
                <w:szCs w:val="18"/>
                <w:lang w:val="en-US"/>
              </w:rPr>
              <w:t xml:space="preserve">a commitment by the administration that, in the case that unacceptable </w:t>
            </w:r>
            <w:r>
              <w:rPr>
                <w:sz w:val="18"/>
                <w:szCs w:val="18"/>
                <w:lang w:val="en-US"/>
              </w:rPr>
              <w:t>interference</w:t>
            </w:r>
            <w:r>
              <w:rPr>
                <w:color w:val="000000" w:themeColor="text1"/>
                <w:sz w:val="18"/>
                <w:szCs w:val="18"/>
                <w:lang w:val="en-US"/>
              </w:rPr>
              <w:t xml:space="preserve"> caused by </w:t>
            </w:r>
            <w:r>
              <w:rPr>
                <w:iCs/>
                <w:color w:val="000000" w:themeColor="text1"/>
                <w:sz w:val="18"/>
                <w:szCs w:val="18"/>
                <w:lang w:val="en-US"/>
              </w:rPr>
              <w:t xml:space="preserve">a non-GSO satellite network or system identified as </w:t>
            </w:r>
            <w:r>
              <w:rPr>
                <w:color w:val="000000" w:themeColor="text1"/>
                <w:sz w:val="18"/>
                <w:szCs w:val="18"/>
                <w:lang w:val="en-US"/>
              </w:rPr>
              <w:t xml:space="preserve">short-duration mission </w:t>
            </w:r>
            <w:r>
              <w:rPr>
                <w:iCs/>
                <w:color w:val="000000" w:themeColor="text1"/>
                <w:sz w:val="18"/>
                <w:szCs w:val="18"/>
                <w:lang w:val="en-US"/>
              </w:rPr>
              <w:t xml:space="preserve">in accordance with Resolution </w:t>
            </w:r>
            <w:r>
              <w:rPr>
                <w:b/>
                <w:bCs/>
                <w:iCs/>
                <w:color w:val="000000" w:themeColor="text1"/>
                <w:sz w:val="18"/>
                <w:szCs w:val="18"/>
                <w:lang w:val="en-US"/>
              </w:rPr>
              <w:t>32</w:t>
            </w:r>
            <w:r>
              <w:rPr>
                <w:b/>
                <w:bCs/>
                <w:color w:val="000000" w:themeColor="text1"/>
                <w:sz w:val="18"/>
                <w:szCs w:val="18"/>
                <w:lang w:val="en-US"/>
              </w:rPr>
              <w:t> (WRC</w:t>
            </w:r>
            <w:r>
              <w:rPr>
                <w:rFonts w:ascii="TimesNewRomanPSMT" w:hAnsi="TimesNewRomanPSMT" w:cs="TimesNewRomanPSMT"/>
                <w:b/>
                <w:bCs/>
                <w:color w:val="000000" w:themeColor="text1"/>
                <w:sz w:val="18"/>
                <w:szCs w:val="18"/>
                <w:lang w:val="en-US" w:eastAsia="zh-CN"/>
              </w:rPr>
              <w:noBreakHyphen/>
            </w:r>
            <w:r>
              <w:rPr>
                <w:b/>
                <w:bCs/>
                <w:color w:val="000000" w:themeColor="text1"/>
                <w:sz w:val="18"/>
                <w:szCs w:val="18"/>
                <w:lang w:val="en-US"/>
              </w:rPr>
              <w:t xml:space="preserve">19) </w:t>
            </w:r>
            <w:r>
              <w:rPr>
                <w:color w:val="000000" w:themeColor="text1"/>
                <w:sz w:val="18"/>
                <w:szCs w:val="18"/>
                <w:lang w:val="en-US"/>
              </w:rPr>
              <w:t>is not resolved, the administration shall undertake steps to eliminate the interference or reduce it to an acceptable level</w:t>
            </w:r>
          </w:p>
          <w:p w14:paraId="48717339" w14:textId="77777777" w:rsidR="00302849" w:rsidRDefault="002C5716" w:rsidP="003D36B2">
            <w:pPr>
              <w:spacing w:before="40" w:after="40"/>
              <w:ind w:left="340"/>
              <w:rPr>
                <w:sz w:val="18"/>
                <w:szCs w:val="18"/>
                <w:lang w:val="en-US"/>
              </w:rPr>
            </w:pPr>
            <w:r>
              <w:rPr>
                <w:color w:val="000000" w:themeColor="text1"/>
                <w:sz w:val="18"/>
                <w:szCs w:val="18"/>
                <w:lang w:val="en-US"/>
              </w:rPr>
              <w:t>Required</w:t>
            </w:r>
            <w:r>
              <w:rPr>
                <w:iCs/>
                <w:color w:val="000000" w:themeColor="text1"/>
                <w:sz w:val="18"/>
                <w:szCs w:val="18"/>
                <w:lang w:val="en-US"/>
              </w:rPr>
              <w:t xml:space="preserve"> </w:t>
            </w:r>
            <w:r w:rsidRPr="001E4918">
              <w:rPr>
                <w:sz w:val="18"/>
                <w:szCs w:val="18"/>
                <w:lang w:val="en-US"/>
              </w:rPr>
              <w:t>only</w:t>
            </w:r>
            <w:r>
              <w:rPr>
                <w:iCs/>
                <w:color w:val="000000" w:themeColor="text1"/>
                <w:sz w:val="18"/>
                <w:szCs w:val="18"/>
                <w:lang w:val="en-US"/>
              </w:rPr>
              <w:t xml:space="preserve"> for notification</w:t>
            </w:r>
          </w:p>
        </w:tc>
        <w:tc>
          <w:tcPr>
            <w:tcW w:w="799" w:type="dxa"/>
            <w:tcBorders>
              <w:top w:val="nil"/>
              <w:left w:val="double" w:sz="4" w:space="0" w:color="auto"/>
              <w:bottom w:val="single" w:sz="4" w:space="0" w:color="auto"/>
              <w:right w:val="single" w:sz="4" w:space="0" w:color="auto"/>
            </w:tcBorders>
            <w:vAlign w:val="center"/>
          </w:tcPr>
          <w:p w14:paraId="435E2D92" w14:textId="77777777" w:rsidR="00302849" w:rsidRDefault="00302849" w:rsidP="003D36B2">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0F07080B" w14:textId="77777777" w:rsidR="00302849" w:rsidRDefault="00302849" w:rsidP="003D36B2">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1BCC44D9" w14:textId="77777777" w:rsidR="00302849" w:rsidRDefault="00302849" w:rsidP="003D36B2">
            <w:pPr>
              <w:spacing w:before="40" w:after="40"/>
              <w:jc w:val="center"/>
              <w:rPr>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0679EAD0" w14:textId="77777777" w:rsidR="00302849" w:rsidRDefault="00302849" w:rsidP="003D36B2">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0E31E6F6" w14:textId="77777777" w:rsidR="00302849" w:rsidRDefault="002C5716" w:rsidP="003D36B2">
            <w:pPr>
              <w:spacing w:before="40" w:after="40"/>
              <w:jc w:val="center"/>
              <w:rPr>
                <w:b/>
                <w:bCs/>
                <w:sz w:val="18"/>
                <w:szCs w:val="18"/>
                <w:lang w:val="en-US"/>
              </w:rPr>
            </w:pPr>
            <w:r>
              <w:rPr>
                <w:b/>
                <w:bCs/>
                <w:color w:val="000000" w:themeColor="text1"/>
                <w:sz w:val="18"/>
                <w:szCs w:val="18"/>
                <w:lang w:val="en-US"/>
              </w:rPr>
              <w:t>+</w:t>
            </w:r>
          </w:p>
        </w:tc>
        <w:tc>
          <w:tcPr>
            <w:tcW w:w="799" w:type="dxa"/>
            <w:tcBorders>
              <w:top w:val="nil"/>
              <w:left w:val="nil"/>
              <w:bottom w:val="single" w:sz="4" w:space="0" w:color="auto"/>
              <w:right w:val="single" w:sz="4" w:space="0" w:color="auto"/>
            </w:tcBorders>
            <w:vAlign w:val="center"/>
          </w:tcPr>
          <w:p w14:paraId="2B762417" w14:textId="77777777" w:rsidR="00302849" w:rsidRDefault="00302849" w:rsidP="003D36B2">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6E534D16" w14:textId="77777777" w:rsidR="00302849" w:rsidRDefault="00302849" w:rsidP="003D36B2">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CC130D1" w14:textId="77777777" w:rsidR="00302849" w:rsidRDefault="00302849" w:rsidP="003D36B2">
            <w:pPr>
              <w:spacing w:before="40" w:after="40"/>
              <w:jc w:val="center"/>
              <w:rPr>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6A7A8416" w14:textId="77777777" w:rsidR="00302849" w:rsidRDefault="00302849" w:rsidP="003D36B2">
            <w:pPr>
              <w:spacing w:before="40" w:after="40"/>
              <w:jc w:val="center"/>
              <w:rPr>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792A28BD" w14:textId="77777777" w:rsidR="00302849" w:rsidRDefault="002C5716" w:rsidP="003D36B2">
            <w:pPr>
              <w:tabs>
                <w:tab w:val="left" w:pos="720"/>
              </w:tabs>
              <w:overflowPunct/>
              <w:autoSpaceDE/>
              <w:adjustRightInd/>
              <w:spacing w:before="40" w:after="40"/>
              <w:rPr>
                <w:rFonts w:asciiTheme="majorBidi" w:hAnsiTheme="majorBidi" w:cstheme="majorBidi"/>
                <w:bCs/>
                <w:sz w:val="18"/>
                <w:szCs w:val="18"/>
                <w:lang w:val="en-US" w:eastAsia="zh-CN"/>
              </w:rPr>
            </w:pPr>
            <w:r>
              <w:rPr>
                <w:color w:val="000000" w:themeColor="text1"/>
                <w:sz w:val="18"/>
                <w:szCs w:val="18"/>
                <w:lang w:val="en-US"/>
              </w:rPr>
              <w:t>A.24a</w:t>
            </w:r>
          </w:p>
        </w:tc>
        <w:tc>
          <w:tcPr>
            <w:tcW w:w="608" w:type="dxa"/>
            <w:tcBorders>
              <w:top w:val="nil"/>
              <w:left w:val="nil"/>
              <w:bottom w:val="single" w:sz="4" w:space="0" w:color="auto"/>
              <w:right w:val="single" w:sz="12" w:space="0" w:color="auto"/>
            </w:tcBorders>
            <w:vAlign w:val="center"/>
          </w:tcPr>
          <w:p w14:paraId="6169D850" w14:textId="77777777" w:rsidR="00302849" w:rsidRDefault="00302849" w:rsidP="003D36B2">
            <w:pPr>
              <w:spacing w:before="40" w:after="40"/>
              <w:jc w:val="center"/>
              <w:rPr>
                <w:rFonts w:asciiTheme="majorBidi" w:hAnsiTheme="majorBidi" w:cstheme="majorBidi"/>
                <w:b/>
                <w:bCs/>
                <w:sz w:val="18"/>
                <w:szCs w:val="18"/>
                <w:lang w:val="en-US"/>
              </w:rPr>
            </w:pPr>
          </w:p>
        </w:tc>
      </w:tr>
      <w:tr w:rsidR="00296479" w14:paraId="051C0231" w14:textId="77777777" w:rsidTr="003D36B2">
        <w:trPr>
          <w:jc w:val="center"/>
          <w:ins w:id="77" w:author="CEPT" w:date="2023-09-20T09:18:00Z"/>
        </w:trPr>
        <w:tc>
          <w:tcPr>
            <w:tcW w:w="1178" w:type="dxa"/>
            <w:tcBorders>
              <w:top w:val="single" w:sz="12" w:space="0" w:color="auto"/>
              <w:left w:val="single" w:sz="12" w:space="0" w:color="auto"/>
              <w:bottom w:val="single" w:sz="4" w:space="0" w:color="auto"/>
              <w:right w:val="double" w:sz="6" w:space="0" w:color="auto"/>
            </w:tcBorders>
            <w:hideMark/>
          </w:tcPr>
          <w:p w14:paraId="449C643A" w14:textId="6AD353F7" w:rsidR="00296479" w:rsidRDefault="00296479" w:rsidP="003D36B2">
            <w:pPr>
              <w:tabs>
                <w:tab w:val="left" w:pos="720"/>
              </w:tabs>
              <w:overflowPunct/>
              <w:autoSpaceDE/>
              <w:adjustRightInd/>
              <w:spacing w:before="40" w:after="40"/>
              <w:rPr>
                <w:ins w:id="78" w:author="CEPT" w:date="2023-09-20T09:18:00Z"/>
                <w:rFonts w:asciiTheme="majorBidi" w:hAnsiTheme="majorBidi" w:cstheme="majorBidi"/>
                <w:b/>
                <w:bCs/>
                <w:sz w:val="18"/>
                <w:szCs w:val="18"/>
                <w:lang w:val="en-US" w:eastAsia="zh-CN"/>
              </w:rPr>
            </w:pPr>
            <w:ins w:id="79" w:author="CEPT" w:date="2023-09-20T09:18:00Z">
              <w:r>
                <w:rPr>
                  <w:b/>
                  <w:color w:val="000000" w:themeColor="text1"/>
                  <w:sz w:val="18"/>
                  <w:szCs w:val="18"/>
                  <w:lang w:val="en-US"/>
                </w:rPr>
                <w:t>A.2</w:t>
              </w:r>
            </w:ins>
            <w:ins w:id="80" w:author="CEPT" w:date="2023-09-20T09:19:00Z">
              <w:r>
                <w:rPr>
                  <w:b/>
                  <w:color w:val="000000" w:themeColor="text1"/>
                  <w:sz w:val="18"/>
                  <w:szCs w:val="18"/>
                  <w:lang w:val="en-US"/>
                </w:rPr>
                <w:t>5</w:t>
              </w:r>
            </w:ins>
          </w:p>
        </w:tc>
        <w:tc>
          <w:tcPr>
            <w:tcW w:w="8012" w:type="dxa"/>
            <w:tcBorders>
              <w:top w:val="single" w:sz="12" w:space="0" w:color="auto"/>
              <w:left w:val="nil"/>
              <w:bottom w:val="single" w:sz="4" w:space="0" w:color="auto"/>
              <w:right w:val="double" w:sz="4" w:space="0" w:color="auto"/>
            </w:tcBorders>
            <w:hideMark/>
          </w:tcPr>
          <w:p w14:paraId="3EBDE67A" w14:textId="406FFD44" w:rsidR="00296479" w:rsidRDefault="00296479" w:rsidP="003D36B2">
            <w:pPr>
              <w:tabs>
                <w:tab w:val="left" w:pos="720"/>
              </w:tabs>
              <w:overflowPunct/>
              <w:autoSpaceDE/>
              <w:adjustRightInd/>
              <w:spacing w:before="40" w:after="40"/>
              <w:rPr>
                <w:ins w:id="81" w:author="CEPT" w:date="2023-09-20T09:18:00Z"/>
                <w:rFonts w:asciiTheme="majorBidi" w:hAnsiTheme="majorBidi" w:cstheme="majorBidi"/>
                <w:b/>
                <w:bCs/>
                <w:sz w:val="18"/>
                <w:szCs w:val="18"/>
                <w:lang w:val="en-US" w:eastAsia="zh-CN"/>
              </w:rPr>
            </w:pPr>
            <w:ins w:id="82" w:author="CEPT" w:date="2023-09-20T09:18:00Z">
              <w:r>
                <w:rPr>
                  <w:b/>
                  <w:color w:val="000000" w:themeColor="text1"/>
                  <w:sz w:val="18"/>
                  <w:szCs w:val="18"/>
                  <w:lang w:val="en-US"/>
                </w:rPr>
                <w:t xml:space="preserve">COMPLIANCE WITH </w:t>
              </w:r>
            </w:ins>
            <w:ins w:id="83" w:author="CEPT" w:date="2023-09-20T09:19:00Z">
              <w:r>
                <w:rPr>
                  <w:b/>
                  <w:color w:val="000000" w:themeColor="text1"/>
                  <w:sz w:val="18"/>
                  <w:szCs w:val="18"/>
                  <w:lang w:val="en-US"/>
                </w:rPr>
                <w:t>RESOLUTION [EUR-A117-SAT-TO-SAT]</w:t>
              </w:r>
            </w:ins>
            <w:ins w:id="84" w:author="CEPT" w:date="2023-09-20T09:27:00Z">
              <w:r w:rsidR="00B73F9E">
                <w:rPr>
                  <w:b/>
                  <w:color w:val="000000" w:themeColor="text1"/>
                  <w:sz w:val="18"/>
                  <w:szCs w:val="18"/>
                  <w:lang w:val="en-US"/>
                </w:rPr>
                <w:t xml:space="preserve"> (WRC-23)</w:t>
              </w:r>
            </w:ins>
          </w:p>
        </w:tc>
        <w:tc>
          <w:tcPr>
            <w:tcW w:w="7191" w:type="dxa"/>
            <w:gridSpan w:val="9"/>
            <w:tcBorders>
              <w:top w:val="single" w:sz="12" w:space="0" w:color="auto"/>
              <w:left w:val="double" w:sz="4" w:space="0" w:color="auto"/>
              <w:bottom w:val="single" w:sz="4" w:space="0" w:color="auto"/>
              <w:right w:val="double" w:sz="6" w:space="0" w:color="auto"/>
            </w:tcBorders>
            <w:shd w:val="clear" w:color="auto" w:fill="C0C0C0"/>
          </w:tcPr>
          <w:p w14:paraId="163FB542" w14:textId="77777777" w:rsidR="00296479" w:rsidRDefault="00296479" w:rsidP="003D36B2">
            <w:pPr>
              <w:spacing w:before="40" w:after="40"/>
              <w:rPr>
                <w:ins w:id="85" w:author="CEPT" w:date="2023-09-20T09:18:00Z"/>
                <w:rFonts w:asciiTheme="majorBidi" w:hAnsiTheme="majorBidi" w:cstheme="majorBidi"/>
                <w:b/>
                <w:bCs/>
                <w:sz w:val="18"/>
                <w:szCs w:val="18"/>
                <w:lang w:val="en-US"/>
              </w:rPr>
            </w:pPr>
          </w:p>
        </w:tc>
        <w:tc>
          <w:tcPr>
            <w:tcW w:w="1357" w:type="dxa"/>
            <w:tcBorders>
              <w:top w:val="single" w:sz="12" w:space="0" w:color="auto"/>
              <w:left w:val="nil"/>
              <w:bottom w:val="single" w:sz="4" w:space="0" w:color="auto"/>
              <w:right w:val="double" w:sz="6" w:space="0" w:color="auto"/>
            </w:tcBorders>
            <w:hideMark/>
          </w:tcPr>
          <w:p w14:paraId="25195DC6" w14:textId="4A817766" w:rsidR="00296479" w:rsidRDefault="00296479" w:rsidP="003D36B2">
            <w:pPr>
              <w:tabs>
                <w:tab w:val="left" w:pos="720"/>
              </w:tabs>
              <w:overflowPunct/>
              <w:autoSpaceDE/>
              <w:adjustRightInd/>
              <w:spacing w:before="40" w:after="40"/>
              <w:rPr>
                <w:ins w:id="86" w:author="CEPT" w:date="2023-09-20T09:18:00Z"/>
                <w:rFonts w:asciiTheme="majorBidi" w:hAnsiTheme="majorBidi" w:cstheme="majorBidi"/>
                <w:b/>
                <w:bCs/>
                <w:sz w:val="18"/>
                <w:szCs w:val="18"/>
                <w:lang w:val="en-US" w:eastAsia="zh-CN"/>
              </w:rPr>
            </w:pPr>
            <w:ins w:id="87" w:author="CEPT" w:date="2023-09-20T09:18:00Z">
              <w:r>
                <w:rPr>
                  <w:rFonts w:asciiTheme="majorBidi" w:hAnsiTheme="majorBidi" w:cstheme="majorBidi"/>
                  <w:b/>
                  <w:bCs/>
                  <w:sz w:val="18"/>
                  <w:szCs w:val="18"/>
                  <w:lang w:val="en-US" w:eastAsia="zh-CN"/>
                </w:rPr>
                <w:t>A.2</w:t>
              </w:r>
            </w:ins>
            <w:ins w:id="88" w:author="CEPT" w:date="2023-09-20T09:30:00Z">
              <w:r w:rsidR="00B73F9E">
                <w:rPr>
                  <w:rFonts w:asciiTheme="majorBidi" w:hAnsiTheme="majorBidi" w:cstheme="majorBidi"/>
                  <w:b/>
                  <w:bCs/>
                  <w:sz w:val="18"/>
                  <w:szCs w:val="18"/>
                  <w:lang w:val="en-US" w:eastAsia="zh-CN"/>
                </w:rPr>
                <w:t>5</w:t>
              </w:r>
            </w:ins>
          </w:p>
        </w:tc>
        <w:tc>
          <w:tcPr>
            <w:tcW w:w="608" w:type="dxa"/>
            <w:tcBorders>
              <w:top w:val="single" w:sz="12" w:space="0" w:color="auto"/>
              <w:left w:val="nil"/>
              <w:bottom w:val="single" w:sz="4" w:space="0" w:color="auto"/>
              <w:right w:val="single" w:sz="12" w:space="0" w:color="auto"/>
            </w:tcBorders>
            <w:shd w:val="clear" w:color="auto" w:fill="C0C0C0"/>
            <w:vAlign w:val="center"/>
            <w:hideMark/>
          </w:tcPr>
          <w:p w14:paraId="592F42A1" w14:textId="2A3F3B82" w:rsidR="00296479" w:rsidRDefault="00296479" w:rsidP="003D36B2">
            <w:pPr>
              <w:spacing w:before="40" w:after="40"/>
              <w:jc w:val="center"/>
              <w:rPr>
                <w:ins w:id="89" w:author="CEPT" w:date="2023-09-20T09:18:00Z"/>
                <w:rFonts w:asciiTheme="majorBidi" w:hAnsiTheme="majorBidi" w:cstheme="majorBidi"/>
                <w:b/>
                <w:bCs/>
                <w:sz w:val="18"/>
                <w:szCs w:val="18"/>
                <w:lang w:val="en-US"/>
              </w:rPr>
            </w:pPr>
          </w:p>
        </w:tc>
      </w:tr>
      <w:tr w:rsidR="00B73F9E" w14:paraId="15950392" w14:textId="77777777" w:rsidTr="00EE4096">
        <w:trPr>
          <w:cantSplit/>
          <w:jc w:val="center"/>
          <w:ins w:id="90" w:author="CEPT" w:date="2023-09-20T09:18:00Z"/>
        </w:trPr>
        <w:tc>
          <w:tcPr>
            <w:tcW w:w="1178" w:type="dxa"/>
            <w:tcBorders>
              <w:top w:val="nil"/>
              <w:left w:val="single" w:sz="12" w:space="0" w:color="auto"/>
              <w:bottom w:val="single" w:sz="4" w:space="0" w:color="auto"/>
              <w:right w:val="double" w:sz="6" w:space="0" w:color="auto"/>
            </w:tcBorders>
            <w:hideMark/>
          </w:tcPr>
          <w:p w14:paraId="4701DA95" w14:textId="7FAD288A" w:rsidR="00B73F9E" w:rsidRDefault="00B73F9E" w:rsidP="00B73F9E">
            <w:pPr>
              <w:tabs>
                <w:tab w:val="left" w:pos="720"/>
              </w:tabs>
              <w:overflowPunct/>
              <w:autoSpaceDE/>
              <w:adjustRightInd/>
              <w:spacing w:before="40" w:after="40"/>
              <w:rPr>
                <w:ins w:id="91" w:author="CEPT" w:date="2023-09-20T09:18:00Z"/>
                <w:sz w:val="18"/>
                <w:szCs w:val="18"/>
                <w:lang w:val="en-US" w:eastAsia="zh-CN"/>
              </w:rPr>
            </w:pPr>
            <w:ins w:id="92" w:author="CEPT" w:date="2023-09-20T09:20:00Z">
              <w:r w:rsidRPr="00373861">
                <w:rPr>
                  <w:color w:val="000000" w:themeColor="text1"/>
                  <w:sz w:val="18"/>
                  <w:szCs w:val="18"/>
                </w:rPr>
                <w:t>A.25.a</w:t>
              </w:r>
            </w:ins>
          </w:p>
        </w:tc>
        <w:tc>
          <w:tcPr>
            <w:tcW w:w="8012" w:type="dxa"/>
            <w:tcBorders>
              <w:top w:val="nil"/>
              <w:left w:val="nil"/>
              <w:bottom w:val="single" w:sz="4" w:space="0" w:color="auto"/>
              <w:right w:val="double" w:sz="4" w:space="0" w:color="auto"/>
            </w:tcBorders>
            <w:hideMark/>
          </w:tcPr>
          <w:p w14:paraId="7158BDEE" w14:textId="61141478" w:rsidR="00B73F9E" w:rsidRPr="00EE4096" w:rsidRDefault="00B73F9E" w:rsidP="00EE4096">
            <w:pPr>
              <w:keepNext/>
              <w:spacing w:before="40" w:after="40"/>
              <w:ind w:left="170"/>
              <w:rPr>
                <w:ins w:id="93" w:author="CEPT" w:date="2023-09-20T09:18:00Z"/>
                <w:color w:val="000000" w:themeColor="text1"/>
                <w:sz w:val="18"/>
                <w:szCs w:val="18"/>
                <w:lang w:val="en-US"/>
              </w:rPr>
            </w:pPr>
            <w:ins w:id="94" w:author="CEPT" w:date="2023-09-20T09:20:00Z">
              <w:r w:rsidRPr="00EE4096">
                <w:rPr>
                  <w:color w:val="000000" w:themeColor="text1"/>
                  <w:sz w:val="18"/>
                  <w:szCs w:val="18"/>
                  <w:lang w:val="en-US"/>
                </w:rPr>
                <w:t xml:space="preserve">a commitment from the notifying administration of a non-GSO space station receiving in the frequency bands 27.5-28.6 GHz and 29.5-30.0 GHz that the equivalent power flux-density produced at any point in the geostationary-satellite orbit by emissions from all combined operations of inter-satellite links in the </w:t>
              </w:r>
            </w:ins>
            <w:ins w:id="95" w:author="CEPT" w:date="2023-10-02T13:14:00Z">
              <w:r w:rsidR="00187CA2">
                <w:rPr>
                  <w:color w:val="000000" w:themeColor="text1"/>
                  <w:sz w:val="18"/>
                  <w:szCs w:val="18"/>
                  <w:lang w:val="en-US"/>
                </w:rPr>
                <w:t xml:space="preserve">inter-satellite service </w:t>
              </w:r>
            </w:ins>
            <w:ins w:id="96" w:author="CEPT" w:date="2023-09-20T09:20:00Z">
              <w:r w:rsidRPr="00EE4096">
                <w:rPr>
                  <w:color w:val="000000" w:themeColor="text1"/>
                  <w:sz w:val="18"/>
                  <w:szCs w:val="18"/>
                  <w:lang w:val="en-US"/>
                </w:rPr>
                <w:t>and Earth-to-space links in the FSS shall not exceed the limits given in Table </w:t>
              </w:r>
              <w:r w:rsidRPr="00EE4096">
                <w:rPr>
                  <w:b/>
                  <w:bCs/>
                  <w:color w:val="000000" w:themeColor="text1"/>
                  <w:sz w:val="18"/>
                  <w:szCs w:val="18"/>
                  <w:lang w:val="en-US"/>
                </w:rPr>
                <w:t>22</w:t>
              </w:r>
              <w:r w:rsidRPr="00EE4096">
                <w:rPr>
                  <w:b/>
                  <w:bCs/>
                  <w:color w:val="000000" w:themeColor="text1"/>
                  <w:sz w:val="18"/>
                  <w:szCs w:val="18"/>
                  <w:lang w:val="en-US"/>
                </w:rPr>
                <w:noBreakHyphen/>
                <w:t>2</w:t>
              </w:r>
            </w:ins>
          </w:p>
        </w:tc>
        <w:tc>
          <w:tcPr>
            <w:tcW w:w="799" w:type="dxa"/>
            <w:tcBorders>
              <w:top w:val="nil"/>
              <w:left w:val="double" w:sz="4" w:space="0" w:color="auto"/>
              <w:bottom w:val="single" w:sz="4" w:space="0" w:color="auto"/>
              <w:right w:val="single" w:sz="4" w:space="0" w:color="auto"/>
            </w:tcBorders>
            <w:vAlign w:val="center"/>
          </w:tcPr>
          <w:p w14:paraId="747B4EF1" w14:textId="77777777" w:rsidR="00B73F9E" w:rsidRDefault="00B73F9E" w:rsidP="00B73F9E">
            <w:pPr>
              <w:spacing w:before="40" w:after="40"/>
              <w:jc w:val="center"/>
              <w:rPr>
                <w:ins w:id="97"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39905A94" w14:textId="77777777" w:rsidR="00B73F9E" w:rsidRDefault="00B73F9E" w:rsidP="00B73F9E">
            <w:pPr>
              <w:spacing w:before="40" w:after="40"/>
              <w:jc w:val="center"/>
              <w:rPr>
                <w:ins w:id="98"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71EFB050" w14:textId="786FF290" w:rsidR="00B73F9E" w:rsidRDefault="00B73F9E" w:rsidP="00B73F9E">
            <w:pPr>
              <w:spacing w:before="40" w:after="40"/>
              <w:jc w:val="center"/>
              <w:rPr>
                <w:ins w:id="99" w:author="CEPT" w:date="2023-09-20T09:18:00Z"/>
                <w:rFonts w:asciiTheme="majorBidi" w:hAnsiTheme="majorBidi" w:cstheme="majorBidi"/>
                <w:sz w:val="16"/>
                <w:szCs w:val="16"/>
                <w:lang w:val="en-US"/>
              </w:rPr>
            </w:pPr>
            <w:ins w:id="100"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134BD105" w14:textId="77777777" w:rsidR="00B73F9E" w:rsidRDefault="00B73F9E" w:rsidP="00B73F9E">
            <w:pPr>
              <w:spacing w:before="40" w:after="40"/>
              <w:jc w:val="center"/>
              <w:rPr>
                <w:ins w:id="101"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5E9E6C47" w14:textId="5CBB99C0" w:rsidR="00B73F9E" w:rsidRDefault="00B73F9E" w:rsidP="00B73F9E">
            <w:pPr>
              <w:spacing w:before="40" w:after="40"/>
              <w:jc w:val="center"/>
              <w:rPr>
                <w:ins w:id="102" w:author="CEPT" w:date="2023-09-20T09:18:00Z"/>
                <w:b/>
                <w:bCs/>
                <w:sz w:val="18"/>
                <w:szCs w:val="18"/>
                <w:lang w:val="en-US"/>
              </w:rPr>
            </w:pPr>
            <w:ins w:id="103"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7EACDA39" w14:textId="77777777" w:rsidR="00B73F9E" w:rsidRDefault="00B73F9E" w:rsidP="00B73F9E">
            <w:pPr>
              <w:spacing w:before="40" w:after="40"/>
              <w:jc w:val="center"/>
              <w:rPr>
                <w:ins w:id="104"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83CB544" w14:textId="77777777" w:rsidR="00B73F9E" w:rsidRDefault="00B73F9E" w:rsidP="00B73F9E">
            <w:pPr>
              <w:spacing w:before="40" w:after="40"/>
              <w:jc w:val="center"/>
              <w:rPr>
                <w:ins w:id="105"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C02D595" w14:textId="77777777" w:rsidR="00B73F9E" w:rsidRDefault="00B73F9E" w:rsidP="00B73F9E">
            <w:pPr>
              <w:spacing w:before="40" w:after="40"/>
              <w:jc w:val="center"/>
              <w:rPr>
                <w:ins w:id="106"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73C893D6" w14:textId="77777777" w:rsidR="00B73F9E" w:rsidRDefault="00B73F9E" w:rsidP="00B73F9E">
            <w:pPr>
              <w:spacing w:before="40" w:after="40"/>
              <w:jc w:val="center"/>
              <w:rPr>
                <w:ins w:id="107"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70DC695B" w14:textId="1E6F8745" w:rsidR="00B73F9E" w:rsidRDefault="00B73F9E" w:rsidP="00B73F9E">
            <w:pPr>
              <w:tabs>
                <w:tab w:val="left" w:pos="720"/>
              </w:tabs>
              <w:overflowPunct/>
              <w:autoSpaceDE/>
              <w:adjustRightInd/>
              <w:spacing w:before="40" w:after="40"/>
              <w:rPr>
                <w:ins w:id="108" w:author="CEPT" w:date="2023-09-20T09:18:00Z"/>
                <w:rFonts w:asciiTheme="majorBidi" w:hAnsiTheme="majorBidi" w:cstheme="majorBidi"/>
                <w:bCs/>
                <w:sz w:val="18"/>
                <w:szCs w:val="18"/>
                <w:lang w:val="en-US" w:eastAsia="zh-CN"/>
              </w:rPr>
            </w:pPr>
            <w:ins w:id="109" w:author="CEPT" w:date="2023-09-20T09:31:00Z">
              <w:r>
                <w:rPr>
                  <w:rFonts w:asciiTheme="majorBidi" w:hAnsiTheme="majorBidi" w:cstheme="majorBidi"/>
                  <w:sz w:val="16"/>
                  <w:szCs w:val="16"/>
                </w:rPr>
                <w:t>A.25.a</w:t>
              </w:r>
            </w:ins>
          </w:p>
        </w:tc>
        <w:tc>
          <w:tcPr>
            <w:tcW w:w="608" w:type="dxa"/>
            <w:tcBorders>
              <w:top w:val="nil"/>
              <w:left w:val="nil"/>
              <w:bottom w:val="single" w:sz="4" w:space="0" w:color="auto"/>
              <w:right w:val="single" w:sz="12" w:space="0" w:color="auto"/>
            </w:tcBorders>
          </w:tcPr>
          <w:p w14:paraId="52C2C88F" w14:textId="77777777" w:rsidR="00B73F9E" w:rsidRDefault="00B73F9E" w:rsidP="00B73F9E">
            <w:pPr>
              <w:spacing w:before="40" w:after="40"/>
              <w:jc w:val="center"/>
              <w:rPr>
                <w:ins w:id="110" w:author="CEPT" w:date="2023-09-20T09:18:00Z"/>
                <w:rFonts w:asciiTheme="majorBidi" w:hAnsiTheme="majorBidi" w:cstheme="majorBidi"/>
                <w:b/>
                <w:bCs/>
                <w:sz w:val="18"/>
                <w:szCs w:val="18"/>
                <w:lang w:val="en-US"/>
              </w:rPr>
            </w:pPr>
          </w:p>
        </w:tc>
      </w:tr>
      <w:tr w:rsidR="00B73F9E" w14:paraId="442F28C6" w14:textId="77777777" w:rsidTr="00EE4096">
        <w:trPr>
          <w:cantSplit/>
          <w:jc w:val="center"/>
          <w:ins w:id="111" w:author="CEPT" w:date="2023-09-20T09:18:00Z"/>
        </w:trPr>
        <w:tc>
          <w:tcPr>
            <w:tcW w:w="1178" w:type="dxa"/>
            <w:tcBorders>
              <w:top w:val="nil"/>
              <w:left w:val="single" w:sz="12" w:space="0" w:color="auto"/>
              <w:bottom w:val="single" w:sz="4" w:space="0" w:color="auto"/>
              <w:right w:val="double" w:sz="6" w:space="0" w:color="auto"/>
            </w:tcBorders>
            <w:hideMark/>
          </w:tcPr>
          <w:p w14:paraId="422E4DF2" w14:textId="68E5DEB5" w:rsidR="00B73F9E" w:rsidRDefault="00B73F9E" w:rsidP="00B73F9E">
            <w:pPr>
              <w:tabs>
                <w:tab w:val="left" w:pos="720"/>
              </w:tabs>
              <w:overflowPunct/>
              <w:autoSpaceDE/>
              <w:adjustRightInd/>
              <w:spacing w:before="40" w:after="40"/>
              <w:rPr>
                <w:ins w:id="112" w:author="CEPT" w:date="2023-09-20T09:18:00Z"/>
                <w:sz w:val="18"/>
                <w:szCs w:val="18"/>
                <w:lang w:val="en-US" w:eastAsia="zh-CN"/>
              </w:rPr>
            </w:pPr>
            <w:ins w:id="113" w:author="CEPT" w:date="2023-09-20T09:20:00Z">
              <w:r w:rsidRPr="00373861">
                <w:rPr>
                  <w:color w:val="000000" w:themeColor="text1"/>
                  <w:sz w:val="18"/>
                  <w:szCs w:val="18"/>
                </w:rPr>
                <w:t>A.25.b</w:t>
              </w:r>
              <w:r>
                <w:rPr>
                  <w:color w:val="000000" w:themeColor="text1"/>
                  <w:sz w:val="18"/>
                  <w:szCs w:val="18"/>
                </w:rPr>
                <w:t>1</w:t>
              </w:r>
            </w:ins>
          </w:p>
        </w:tc>
        <w:tc>
          <w:tcPr>
            <w:tcW w:w="8012" w:type="dxa"/>
            <w:tcBorders>
              <w:top w:val="nil"/>
              <w:left w:val="nil"/>
              <w:bottom w:val="single" w:sz="4" w:space="0" w:color="auto"/>
              <w:right w:val="double" w:sz="4" w:space="0" w:color="auto"/>
            </w:tcBorders>
            <w:hideMark/>
          </w:tcPr>
          <w:p w14:paraId="547B6192" w14:textId="5AD7BBDB" w:rsidR="00B73F9E" w:rsidRPr="00EE4096" w:rsidRDefault="00B73F9E" w:rsidP="00B73F9E">
            <w:pPr>
              <w:keepNext/>
              <w:spacing w:before="40" w:after="40"/>
              <w:ind w:left="170"/>
              <w:rPr>
                <w:ins w:id="114" w:author="CEPT" w:date="2023-09-20T09:20:00Z"/>
                <w:color w:val="000000" w:themeColor="text1"/>
                <w:sz w:val="18"/>
                <w:szCs w:val="18"/>
                <w:lang w:val="en-US"/>
              </w:rPr>
            </w:pPr>
            <w:ins w:id="115" w:author="CEPT" w:date="2023-09-20T09:20:00Z">
              <w:r w:rsidRPr="00EE4096">
                <w:rPr>
                  <w:color w:val="000000" w:themeColor="text1"/>
                  <w:sz w:val="18"/>
                  <w:szCs w:val="18"/>
                  <w:lang w:val="en-US"/>
                </w:rPr>
                <w:t xml:space="preserve">a commitment from the notifying administration that, upon receiving a report of unacceptable interference, from its non-GSO space station transmitting in frequency bands 27.5-30 GHz the notifying administration will follow the procedures in </w:t>
              </w:r>
              <w:r w:rsidRPr="00EE4096">
                <w:rPr>
                  <w:i/>
                  <w:iCs/>
                  <w:color w:val="000000" w:themeColor="text1"/>
                  <w:sz w:val="18"/>
                  <w:szCs w:val="18"/>
                  <w:lang w:val="en-US"/>
                </w:rPr>
                <w:t>resolves further</w:t>
              </w:r>
              <w:r w:rsidRPr="00EE4096">
                <w:rPr>
                  <w:color w:val="000000" w:themeColor="text1"/>
                  <w:sz w:val="18"/>
                  <w:szCs w:val="18"/>
                  <w:lang w:val="en-US"/>
                </w:rPr>
                <w:t xml:space="preserve"> 2 of Resolution </w:t>
              </w:r>
              <w:r w:rsidRPr="00EE4096">
                <w:rPr>
                  <w:b/>
                  <w:bCs/>
                  <w:color w:val="000000" w:themeColor="text1"/>
                  <w:sz w:val="18"/>
                  <w:szCs w:val="18"/>
                  <w:lang w:val="en-US"/>
                </w:rPr>
                <w:t>[EUR-A117</w:t>
              </w:r>
            </w:ins>
            <w:ins w:id="116" w:author="CEPT" w:date="2023-09-20T09:28:00Z">
              <w:r>
                <w:rPr>
                  <w:b/>
                  <w:bCs/>
                  <w:color w:val="000000" w:themeColor="text1"/>
                  <w:sz w:val="18"/>
                  <w:szCs w:val="18"/>
                  <w:lang w:val="en-US"/>
                </w:rPr>
                <w:t>-</w:t>
              </w:r>
            </w:ins>
            <w:ins w:id="117" w:author="CEPT" w:date="2023-09-20T09:22:00Z">
              <w:r>
                <w:rPr>
                  <w:b/>
                  <w:bCs/>
                  <w:color w:val="000000" w:themeColor="text1"/>
                  <w:sz w:val="18"/>
                  <w:szCs w:val="18"/>
                  <w:lang w:val="en-US"/>
                </w:rPr>
                <w:t>SAT-TO-SAT</w:t>
              </w:r>
            </w:ins>
            <w:ins w:id="118" w:author="CEPT" w:date="2023-09-20T09:20:00Z">
              <w:r w:rsidRPr="00EE4096">
                <w:rPr>
                  <w:b/>
                  <w:bCs/>
                  <w:color w:val="000000" w:themeColor="text1"/>
                  <w:sz w:val="18"/>
                  <w:szCs w:val="18"/>
                  <w:lang w:val="en-US"/>
                </w:rPr>
                <w:t>] (WRC</w:t>
              </w:r>
              <w:r w:rsidRPr="00EE4096">
                <w:rPr>
                  <w:b/>
                  <w:bCs/>
                  <w:color w:val="000000" w:themeColor="text1"/>
                  <w:sz w:val="18"/>
                  <w:szCs w:val="18"/>
                  <w:lang w:val="en-US"/>
                </w:rPr>
                <w:noBreakHyphen/>
                <w:t>23)</w:t>
              </w:r>
            </w:ins>
          </w:p>
          <w:p w14:paraId="5B9D1D26" w14:textId="48FB33B8" w:rsidR="00B73F9E" w:rsidRPr="00EE4096" w:rsidRDefault="00B73F9E" w:rsidP="00B73F9E">
            <w:pPr>
              <w:spacing w:before="40" w:after="40"/>
              <w:ind w:left="340"/>
              <w:rPr>
                <w:ins w:id="119" w:author="CEPT" w:date="2023-09-20T09:18:00Z"/>
                <w:color w:val="000000" w:themeColor="text1"/>
                <w:sz w:val="18"/>
                <w:szCs w:val="18"/>
                <w:lang w:val="en-US"/>
              </w:rPr>
            </w:pPr>
            <w:ins w:id="120" w:author="CEPT" w:date="2023-09-20T09:20:00Z">
              <w:r w:rsidRPr="00EE4096">
                <w:rPr>
                  <w:color w:val="000000" w:themeColor="text1"/>
                  <w:sz w:val="18"/>
                  <w:szCs w:val="18"/>
                  <w:lang w:val="en-US"/>
                </w:rPr>
                <w:t>Required only for the notification of non-GSO space stations submitted in accordance with Resolution </w:t>
              </w:r>
              <w:r w:rsidRPr="00EE4096">
                <w:rPr>
                  <w:b/>
                  <w:bCs/>
                  <w:color w:val="000000" w:themeColor="text1"/>
                  <w:sz w:val="18"/>
                  <w:szCs w:val="18"/>
                  <w:lang w:val="en-US"/>
                </w:rPr>
                <w:t>[EUR-A11</w:t>
              </w:r>
            </w:ins>
            <w:ins w:id="121" w:author="CEPT" w:date="2023-09-20T09:28:00Z">
              <w:r>
                <w:rPr>
                  <w:b/>
                  <w:bCs/>
                  <w:color w:val="000000" w:themeColor="text1"/>
                  <w:sz w:val="18"/>
                  <w:szCs w:val="18"/>
                  <w:lang w:val="en-US"/>
                </w:rPr>
                <w:t>7-</w:t>
              </w:r>
            </w:ins>
            <w:ins w:id="122" w:author="CEPT" w:date="2023-09-20T09:22:00Z">
              <w:r>
                <w:rPr>
                  <w:b/>
                  <w:bCs/>
                  <w:color w:val="000000" w:themeColor="text1"/>
                  <w:sz w:val="18"/>
                  <w:szCs w:val="18"/>
                  <w:lang w:val="en-US"/>
                </w:rPr>
                <w:t>SAT-TO-SAT</w:t>
              </w:r>
            </w:ins>
            <w:ins w:id="123" w:author="CEPT" w:date="2023-09-20T09:20:00Z">
              <w:r w:rsidRPr="00EE4096">
                <w:rPr>
                  <w:b/>
                  <w:bCs/>
                  <w:color w:val="000000" w:themeColor="text1"/>
                  <w:sz w:val="18"/>
                  <w:szCs w:val="18"/>
                  <w:lang w:val="en-US"/>
                </w:rPr>
                <w:t>] (WRC</w:t>
              </w:r>
              <w:r w:rsidRPr="00EE4096">
                <w:rPr>
                  <w:b/>
                  <w:bCs/>
                  <w:color w:val="000000" w:themeColor="text1"/>
                  <w:sz w:val="18"/>
                  <w:szCs w:val="18"/>
                  <w:lang w:val="en-US"/>
                </w:rPr>
                <w:noBreakHyphen/>
                <w:t>23)</w:t>
              </w:r>
            </w:ins>
          </w:p>
        </w:tc>
        <w:tc>
          <w:tcPr>
            <w:tcW w:w="799" w:type="dxa"/>
            <w:tcBorders>
              <w:top w:val="nil"/>
              <w:left w:val="double" w:sz="4" w:space="0" w:color="auto"/>
              <w:bottom w:val="single" w:sz="4" w:space="0" w:color="auto"/>
              <w:right w:val="single" w:sz="4" w:space="0" w:color="auto"/>
            </w:tcBorders>
            <w:vAlign w:val="center"/>
          </w:tcPr>
          <w:p w14:paraId="35742F9E" w14:textId="77777777" w:rsidR="00B73F9E" w:rsidRDefault="00B73F9E" w:rsidP="00B73F9E">
            <w:pPr>
              <w:spacing w:before="40" w:after="40"/>
              <w:jc w:val="center"/>
              <w:rPr>
                <w:ins w:id="124"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553A10E" w14:textId="77777777" w:rsidR="00B73F9E" w:rsidRDefault="00B73F9E" w:rsidP="00B73F9E">
            <w:pPr>
              <w:spacing w:before="40" w:after="40"/>
              <w:jc w:val="center"/>
              <w:rPr>
                <w:ins w:id="125"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34567C10" w14:textId="77777777" w:rsidR="00B73F9E" w:rsidRDefault="00B73F9E" w:rsidP="00B73F9E">
            <w:pPr>
              <w:spacing w:before="40" w:after="40"/>
              <w:jc w:val="center"/>
              <w:rPr>
                <w:ins w:id="126"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74E253D1" w14:textId="77777777" w:rsidR="00B73F9E" w:rsidRDefault="00B73F9E" w:rsidP="00B73F9E">
            <w:pPr>
              <w:spacing w:before="40" w:after="40"/>
              <w:jc w:val="center"/>
              <w:rPr>
                <w:ins w:id="127"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29B6693F" w14:textId="5504327A" w:rsidR="00B73F9E" w:rsidRDefault="00B73F9E" w:rsidP="00B73F9E">
            <w:pPr>
              <w:spacing w:before="40" w:after="40"/>
              <w:jc w:val="center"/>
              <w:rPr>
                <w:ins w:id="128" w:author="CEPT" w:date="2023-09-20T09:18:00Z"/>
                <w:b/>
                <w:bCs/>
                <w:sz w:val="18"/>
                <w:szCs w:val="18"/>
                <w:lang w:val="en-US"/>
              </w:rPr>
            </w:pPr>
            <w:ins w:id="129"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5F05427" w14:textId="77777777" w:rsidR="00B73F9E" w:rsidRDefault="00B73F9E" w:rsidP="00B73F9E">
            <w:pPr>
              <w:spacing w:before="40" w:after="40"/>
              <w:jc w:val="center"/>
              <w:rPr>
                <w:ins w:id="130"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FD933D5" w14:textId="77777777" w:rsidR="00B73F9E" w:rsidRDefault="00B73F9E" w:rsidP="00B73F9E">
            <w:pPr>
              <w:spacing w:before="40" w:after="40"/>
              <w:jc w:val="center"/>
              <w:rPr>
                <w:ins w:id="131"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4AA66026" w14:textId="77777777" w:rsidR="00B73F9E" w:rsidRDefault="00B73F9E" w:rsidP="00B73F9E">
            <w:pPr>
              <w:spacing w:before="40" w:after="40"/>
              <w:jc w:val="center"/>
              <w:rPr>
                <w:ins w:id="132"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6BC36FB0" w14:textId="77777777" w:rsidR="00B73F9E" w:rsidRDefault="00B73F9E" w:rsidP="00B73F9E">
            <w:pPr>
              <w:spacing w:before="40" w:after="40"/>
              <w:jc w:val="center"/>
              <w:rPr>
                <w:ins w:id="133"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43A0A3A1" w14:textId="3A7E5FC2" w:rsidR="00B73F9E" w:rsidRDefault="00B73F9E" w:rsidP="00B73F9E">
            <w:pPr>
              <w:tabs>
                <w:tab w:val="left" w:pos="720"/>
              </w:tabs>
              <w:overflowPunct/>
              <w:autoSpaceDE/>
              <w:adjustRightInd/>
              <w:spacing w:before="40" w:after="40"/>
              <w:rPr>
                <w:ins w:id="134" w:author="CEPT" w:date="2023-09-20T09:18:00Z"/>
                <w:rFonts w:asciiTheme="majorBidi" w:hAnsiTheme="majorBidi" w:cstheme="majorBidi"/>
                <w:bCs/>
                <w:sz w:val="18"/>
                <w:szCs w:val="18"/>
                <w:lang w:val="en-US" w:eastAsia="zh-CN"/>
              </w:rPr>
            </w:pPr>
            <w:ins w:id="135" w:author="CEPT" w:date="2023-09-20T09:31:00Z">
              <w:r>
                <w:rPr>
                  <w:rFonts w:asciiTheme="majorBidi" w:hAnsiTheme="majorBidi" w:cstheme="majorBidi"/>
                  <w:sz w:val="16"/>
                  <w:szCs w:val="16"/>
                </w:rPr>
                <w:t>A.25.b.1</w:t>
              </w:r>
            </w:ins>
          </w:p>
        </w:tc>
        <w:tc>
          <w:tcPr>
            <w:tcW w:w="608" w:type="dxa"/>
            <w:tcBorders>
              <w:top w:val="nil"/>
              <w:left w:val="nil"/>
              <w:bottom w:val="single" w:sz="4" w:space="0" w:color="auto"/>
              <w:right w:val="single" w:sz="12" w:space="0" w:color="auto"/>
            </w:tcBorders>
          </w:tcPr>
          <w:p w14:paraId="04B23886" w14:textId="77777777" w:rsidR="00B73F9E" w:rsidRDefault="00B73F9E" w:rsidP="00B73F9E">
            <w:pPr>
              <w:spacing w:before="40" w:after="40"/>
              <w:jc w:val="center"/>
              <w:rPr>
                <w:ins w:id="136" w:author="CEPT" w:date="2023-09-20T09:18:00Z"/>
                <w:rFonts w:asciiTheme="majorBidi" w:hAnsiTheme="majorBidi" w:cstheme="majorBidi"/>
                <w:b/>
                <w:bCs/>
                <w:sz w:val="18"/>
                <w:szCs w:val="18"/>
                <w:lang w:val="en-US"/>
              </w:rPr>
            </w:pPr>
          </w:p>
        </w:tc>
      </w:tr>
      <w:tr w:rsidR="00B73F9E" w14:paraId="5DFC58D7" w14:textId="77777777" w:rsidTr="00EE4096">
        <w:trPr>
          <w:cantSplit/>
          <w:jc w:val="center"/>
          <w:ins w:id="137" w:author="CEPT" w:date="2023-09-20T09:18:00Z"/>
        </w:trPr>
        <w:tc>
          <w:tcPr>
            <w:tcW w:w="1178" w:type="dxa"/>
            <w:tcBorders>
              <w:top w:val="nil"/>
              <w:left w:val="single" w:sz="12" w:space="0" w:color="auto"/>
              <w:bottom w:val="single" w:sz="4" w:space="0" w:color="auto"/>
              <w:right w:val="double" w:sz="6" w:space="0" w:color="auto"/>
            </w:tcBorders>
            <w:hideMark/>
          </w:tcPr>
          <w:p w14:paraId="593AB9DA" w14:textId="1F9AE6DF" w:rsidR="00B73F9E" w:rsidRPr="00B73F9E" w:rsidRDefault="00B73F9E" w:rsidP="00B73F9E">
            <w:pPr>
              <w:tabs>
                <w:tab w:val="left" w:pos="720"/>
              </w:tabs>
              <w:overflowPunct/>
              <w:autoSpaceDE/>
              <w:adjustRightInd/>
              <w:spacing w:before="40" w:after="40"/>
              <w:rPr>
                <w:ins w:id="138" w:author="CEPT" w:date="2023-09-20T09:18:00Z"/>
                <w:sz w:val="18"/>
                <w:szCs w:val="18"/>
                <w:lang w:val="en-US" w:eastAsia="zh-CN"/>
              </w:rPr>
            </w:pPr>
            <w:ins w:id="139" w:author="CEPT" w:date="2023-09-20T09:20:00Z">
              <w:r w:rsidRPr="00B73F9E">
                <w:rPr>
                  <w:color w:val="000000" w:themeColor="text1"/>
                  <w:sz w:val="18"/>
                  <w:szCs w:val="18"/>
                </w:rPr>
                <w:t>A.25.b.2</w:t>
              </w:r>
            </w:ins>
          </w:p>
        </w:tc>
        <w:tc>
          <w:tcPr>
            <w:tcW w:w="8012" w:type="dxa"/>
            <w:tcBorders>
              <w:top w:val="nil"/>
              <w:left w:val="nil"/>
              <w:bottom w:val="single" w:sz="4" w:space="0" w:color="auto"/>
              <w:right w:val="double" w:sz="4" w:space="0" w:color="auto"/>
            </w:tcBorders>
            <w:hideMark/>
          </w:tcPr>
          <w:p w14:paraId="2CA67D16" w14:textId="03322C9D" w:rsidR="00B73F9E" w:rsidRPr="00EE4096" w:rsidRDefault="00B73F9E" w:rsidP="00B73F9E">
            <w:pPr>
              <w:keepNext/>
              <w:spacing w:before="40" w:after="40"/>
              <w:ind w:left="170"/>
              <w:rPr>
                <w:ins w:id="140" w:author="CEPT" w:date="2023-09-20T09:20:00Z"/>
                <w:color w:val="000000" w:themeColor="text1"/>
                <w:sz w:val="18"/>
                <w:szCs w:val="18"/>
                <w:lang w:val="en-US"/>
              </w:rPr>
            </w:pPr>
            <w:bookmarkStart w:id="141" w:name="_Hlk140487349"/>
            <w:ins w:id="142" w:author="CEPT" w:date="2023-09-20T09:20:00Z">
              <w:r w:rsidRPr="00EE4096">
                <w:rPr>
                  <w:color w:val="000000" w:themeColor="text1"/>
                  <w:sz w:val="18"/>
                  <w:szCs w:val="18"/>
                  <w:lang w:val="en-US"/>
                </w:rPr>
                <w:t xml:space="preserve">a commitment of compliance with per-satellite power flux-density level in the frequency band 19.3-19.7 GHz, as defined in No </w:t>
              </w:r>
              <w:r w:rsidRPr="00EE4096">
                <w:rPr>
                  <w:b/>
                  <w:bCs/>
                  <w:color w:val="000000" w:themeColor="text1"/>
                  <w:sz w:val="18"/>
                  <w:szCs w:val="18"/>
                  <w:lang w:val="en-US"/>
                </w:rPr>
                <w:t>5.B117</w:t>
              </w:r>
            </w:ins>
          </w:p>
          <w:p w14:paraId="312A6D39" w14:textId="593CDA4A" w:rsidR="00B73F9E" w:rsidRPr="00EE4096" w:rsidRDefault="00B73F9E" w:rsidP="00B73F9E">
            <w:pPr>
              <w:spacing w:before="40" w:after="40"/>
              <w:ind w:left="340"/>
              <w:rPr>
                <w:ins w:id="143" w:author="CEPT" w:date="2023-09-20T09:18:00Z"/>
                <w:color w:val="000000" w:themeColor="text1"/>
                <w:sz w:val="18"/>
                <w:szCs w:val="18"/>
                <w:lang w:val="en-US"/>
              </w:rPr>
            </w:pPr>
            <w:ins w:id="144" w:author="CEPT" w:date="2023-09-20T09:20:00Z">
              <w:r w:rsidRPr="00EE4096">
                <w:rPr>
                  <w:color w:val="000000" w:themeColor="text1"/>
                  <w:sz w:val="18"/>
                  <w:szCs w:val="18"/>
                  <w:lang w:val="en-US"/>
                </w:rPr>
                <w:t>Required only for the notification of space stations submitted in accordance with Resolution </w:t>
              </w:r>
              <w:r w:rsidRPr="00EE4096">
                <w:rPr>
                  <w:b/>
                  <w:bCs/>
                  <w:color w:val="000000" w:themeColor="text1"/>
                  <w:sz w:val="18"/>
                  <w:szCs w:val="18"/>
                  <w:lang w:val="en-US"/>
                </w:rPr>
                <w:t>[EUR-A117</w:t>
              </w:r>
            </w:ins>
            <w:ins w:id="145" w:author="CEPT" w:date="2023-09-20T09:28:00Z">
              <w:r>
                <w:rPr>
                  <w:b/>
                  <w:bCs/>
                  <w:color w:val="000000" w:themeColor="text1"/>
                  <w:sz w:val="18"/>
                  <w:szCs w:val="18"/>
                  <w:lang w:val="en-US"/>
                </w:rPr>
                <w:t>-</w:t>
              </w:r>
            </w:ins>
            <w:ins w:id="146" w:author="CEPT" w:date="2023-09-20T09:22:00Z">
              <w:r>
                <w:rPr>
                  <w:b/>
                  <w:bCs/>
                  <w:color w:val="000000" w:themeColor="text1"/>
                  <w:sz w:val="18"/>
                  <w:szCs w:val="18"/>
                  <w:lang w:val="en-US"/>
                </w:rPr>
                <w:t>SAT-TO-SAT</w:t>
              </w:r>
            </w:ins>
            <w:ins w:id="147" w:author="CEPT" w:date="2023-09-20T09:20:00Z">
              <w:r w:rsidRPr="00EE4096">
                <w:rPr>
                  <w:b/>
                  <w:bCs/>
                  <w:color w:val="000000" w:themeColor="text1"/>
                  <w:sz w:val="18"/>
                  <w:szCs w:val="18"/>
                  <w:lang w:val="en-US"/>
                </w:rPr>
                <w:t>] (WRC</w:t>
              </w:r>
              <w:r w:rsidRPr="00EE4096">
                <w:rPr>
                  <w:b/>
                  <w:bCs/>
                  <w:color w:val="000000" w:themeColor="text1"/>
                  <w:sz w:val="18"/>
                  <w:szCs w:val="18"/>
                  <w:lang w:val="en-US"/>
                </w:rPr>
                <w:noBreakHyphen/>
                <w:t>23)</w:t>
              </w:r>
            </w:ins>
            <w:bookmarkEnd w:id="141"/>
          </w:p>
        </w:tc>
        <w:tc>
          <w:tcPr>
            <w:tcW w:w="799" w:type="dxa"/>
            <w:tcBorders>
              <w:top w:val="nil"/>
              <w:left w:val="double" w:sz="4" w:space="0" w:color="auto"/>
              <w:bottom w:val="single" w:sz="4" w:space="0" w:color="auto"/>
              <w:right w:val="single" w:sz="4" w:space="0" w:color="auto"/>
            </w:tcBorders>
            <w:vAlign w:val="center"/>
          </w:tcPr>
          <w:p w14:paraId="43ACE498" w14:textId="77777777" w:rsidR="00B73F9E" w:rsidRDefault="00B73F9E" w:rsidP="00B73F9E">
            <w:pPr>
              <w:spacing w:before="40" w:after="40"/>
              <w:jc w:val="center"/>
              <w:rPr>
                <w:ins w:id="148"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5ACA8098" w14:textId="77777777" w:rsidR="00B73F9E" w:rsidRPr="00B73F9E" w:rsidRDefault="00B73F9E" w:rsidP="00B73F9E">
            <w:pPr>
              <w:spacing w:before="40" w:after="40"/>
              <w:jc w:val="center"/>
              <w:rPr>
                <w:ins w:id="149"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25B43E35" w14:textId="1D2C6D38" w:rsidR="00B73F9E" w:rsidRPr="00B73F9E" w:rsidRDefault="00B73F9E" w:rsidP="00B73F9E">
            <w:pPr>
              <w:spacing w:before="40" w:after="40"/>
              <w:jc w:val="center"/>
              <w:rPr>
                <w:ins w:id="150" w:author="CEPT" w:date="2023-09-20T09:18:00Z"/>
                <w:rFonts w:asciiTheme="majorBidi" w:hAnsiTheme="majorBidi" w:cstheme="majorBidi"/>
                <w:sz w:val="16"/>
                <w:szCs w:val="16"/>
                <w:lang w:val="en-US"/>
              </w:rPr>
            </w:pPr>
            <w:ins w:id="151" w:author="CEPT" w:date="2023-09-20T09:31:00Z">
              <w:r w:rsidRPr="00EE4096">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EC33BD1" w14:textId="77777777" w:rsidR="00B73F9E" w:rsidRPr="00B73F9E" w:rsidRDefault="00B73F9E" w:rsidP="00B73F9E">
            <w:pPr>
              <w:spacing w:before="40" w:after="40"/>
              <w:jc w:val="center"/>
              <w:rPr>
                <w:ins w:id="152"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72DA7C1E" w14:textId="1EA22B89" w:rsidR="00B73F9E" w:rsidRPr="00B73F9E" w:rsidRDefault="00B73F9E" w:rsidP="00B73F9E">
            <w:pPr>
              <w:spacing w:before="40" w:after="40"/>
              <w:jc w:val="center"/>
              <w:rPr>
                <w:ins w:id="153" w:author="CEPT" w:date="2023-09-20T09:18:00Z"/>
                <w:b/>
                <w:bCs/>
                <w:sz w:val="18"/>
                <w:szCs w:val="18"/>
                <w:lang w:val="en-US"/>
              </w:rPr>
            </w:pPr>
            <w:ins w:id="154" w:author="CEPT" w:date="2023-09-20T09:31:00Z">
              <w:r w:rsidRPr="00EE4096">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42D877C5" w14:textId="77777777" w:rsidR="00B73F9E" w:rsidRPr="00B73F9E" w:rsidRDefault="00B73F9E" w:rsidP="00B73F9E">
            <w:pPr>
              <w:spacing w:before="40" w:after="40"/>
              <w:jc w:val="center"/>
              <w:rPr>
                <w:ins w:id="155"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5779790" w14:textId="77777777" w:rsidR="00B73F9E" w:rsidRPr="00B73F9E" w:rsidRDefault="00B73F9E" w:rsidP="00B73F9E">
            <w:pPr>
              <w:spacing w:before="40" w:after="40"/>
              <w:jc w:val="center"/>
              <w:rPr>
                <w:ins w:id="156"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57FE1E5E" w14:textId="77777777" w:rsidR="00B73F9E" w:rsidRPr="00B73F9E" w:rsidRDefault="00B73F9E" w:rsidP="00B73F9E">
            <w:pPr>
              <w:spacing w:before="40" w:after="40"/>
              <w:jc w:val="center"/>
              <w:rPr>
                <w:ins w:id="157"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4ADFD8AF" w14:textId="77777777" w:rsidR="00B73F9E" w:rsidRPr="00B73F9E" w:rsidRDefault="00B73F9E" w:rsidP="00B73F9E">
            <w:pPr>
              <w:spacing w:before="40" w:after="40"/>
              <w:jc w:val="center"/>
              <w:rPr>
                <w:ins w:id="158"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088897EE" w14:textId="436D387F" w:rsidR="00B73F9E" w:rsidRPr="00B73F9E" w:rsidRDefault="00B73F9E" w:rsidP="00B73F9E">
            <w:pPr>
              <w:tabs>
                <w:tab w:val="left" w:pos="720"/>
              </w:tabs>
              <w:overflowPunct/>
              <w:autoSpaceDE/>
              <w:adjustRightInd/>
              <w:spacing w:before="40" w:after="40"/>
              <w:rPr>
                <w:ins w:id="159" w:author="CEPT" w:date="2023-09-20T09:18:00Z"/>
                <w:rFonts w:asciiTheme="majorBidi" w:hAnsiTheme="majorBidi" w:cstheme="majorBidi"/>
                <w:bCs/>
                <w:sz w:val="18"/>
                <w:szCs w:val="18"/>
                <w:lang w:val="en-US" w:eastAsia="zh-CN"/>
              </w:rPr>
            </w:pPr>
            <w:ins w:id="160" w:author="CEPT" w:date="2023-09-20T09:31:00Z">
              <w:r w:rsidRPr="00EE4096">
                <w:rPr>
                  <w:rFonts w:asciiTheme="majorBidi" w:hAnsiTheme="majorBidi" w:cstheme="majorBidi"/>
                  <w:sz w:val="16"/>
                  <w:szCs w:val="16"/>
                </w:rPr>
                <w:t>A.25.b.2</w:t>
              </w:r>
            </w:ins>
          </w:p>
        </w:tc>
        <w:tc>
          <w:tcPr>
            <w:tcW w:w="608" w:type="dxa"/>
            <w:tcBorders>
              <w:top w:val="nil"/>
              <w:left w:val="nil"/>
              <w:bottom w:val="single" w:sz="4" w:space="0" w:color="auto"/>
              <w:right w:val="single" w:sz="12" w:space="0" w:color="auto"/>
            </w:tcBorders>
          </w:tcPr>
          <w:p w14:paraId="7B393D94" w14:textId="77777777" w:rsidR="00B73F9E" w:rsidRDefault="00B73F9E" w:rsidP="00B73F9E">
            <w:pPr>
              <w:spacing w:before="40" w:after="40"/>
              <w:jc w:val="center"/>
              <w:rPr>
                <w:ins w:id="161" w:author="CEPT" w:date="2023-09-20T09:18:00Z"/>
                <w:rFonts w:asciiTheme="majorBidi" w:hAnsiTheme="majorBidi" w:cstheme="majorBidi"/>
                <w:b/>
                <w:bCs/>
                <w:sz w:val="18"/>
                <w:szCs w:val="18"/>
                <w:lang w:val="en-US"/>
              </w:rPr>
            </w:pPr>
          </w:p>
        </w:tc>
      </w:tr>
      <w:tr w:rsidR="00B73F9E" w14:paraId="35F2A5A8" w14:textId="77777777" w:rsidTr="00EE4096">
        <w:trPr>
          <w:cantSplit/>
          <w:jc w:val="center"/>
          <w:ins w:id="162" w:author="CEPT" w:date="2023-09-20T09:18:00Z"/>
        </w:trPr>
        <w:tc>
          <w:tcPr>
            <w:tcW w:w="1178" w:type="dxa"/>
            <w:tcBorders>
              <w:top w:val="nil"/>
              <w:left w:val="single" w:sz="12" w:space="0" w:color="auto"/>
              <w:bottom w:val="single" w:sz="4" w:space="0" w:color="auto"/>
              <w:right w:val="double" w:sz="6" w:space="0" w:color="auto"/>
            </w:tcBorders>
            <w:hideMark/>
          </w:tcPr>
          <w:p w14:paraId="293D784E" w14:textId="19708CB5" w:rsidR="00B73F9E" w:rsidRDefault="00B73F9E" w:rsidP="00B73F9E">
            <w:pPr>
              <w:tabs>
                <w:tab w:val="left" w:pos="720"/>
              </w:tabs>
              <w:overflowPunct/>
              <w:autoSpaceDE/>
              <w:adjustRightInd/>
              <w:spacing w:before="40" w:after="40"/>
              <w:rPr>
                <w:ins w:id="163" w:author="CEPT" w:date="2023-09-20T09:18:00Z"/>
                <w:sz w:val="18"/>
                <w:szCs w:val="18"/>
                <w:lang w:val="en-US" w:eastAsia="zh-CN"/>
              </w:rPr>
            </w:pPr>
            <w:ins w:id="164" w:author="CEPT" w:date="2023-09-20T09:20:00Z">
              <w:r w:rsidRPr="00373861">
                <w:rPr>
                  <w:color w:val="000000" w:themeColor="text1"/>
                  <w:sz w:val="18"/>
                  <w:szCs w:val="18"/>
                </w:rPr>
                <w:t>A.25.c.1</w:t>
              </w:r>
            </w:ins>
          </w:p>
        </w:tc>
        <w:tc>
          <w:tcPr>
            <w:tcW w:w="8012" w:type="dxa"/>
            <w:tcBorders>
              <w:top w:val="nil"/>
              <w:left w:val="nil"/>
              <w:bottom w:val="single" w:sz="4" w:space="0" w:color="auto"/>
              <w:right w:val="double" w:sz="4" w:space="0" w:color="auto"/>
            </w:tcBorders>
            <w:hideMark/>
          </w:tcPr>
          <w:p w14:paraId="5F91C9D5" w14:textId="6AAFA984" w:rsidR="00B73F9E" w:rsidRPr="00EE4096" w:rsidRDefault="00B73F9E" w:rsidP="00EE4096">
            <w:pPr>
              <w:keepNext/>
              <w:spacing w:before="40" w:after="40"/>
              <w:ind w:left="170"/>
              <w:rPr>
                <w:ins w:id="165" w:author="CEPT" w:date="2023-09-20T09:18:00Z"/>
                <w:color w:val="000000" w:themeColor="text1"/>
                <w:sz w:val="18"/>
                <w:szCs w:val="18"/>
                <w:lang w:val="en-US"/>
              </w:rPr>
            </w:pPr>
            <w:ins w:id="166" w:author="CEPT" w:date="2023-09-20T09:20:00Z">
              <w:r w:rsidRPr="00EE4096">
                <w:rPr>
                  <w:color w:val="000000" w:themeColor="text1"/>
                  <w:sz w:val="18"/>
                  <w:szCs w:val="18"/>
                  <w:lang w:val="en-US"/>
                </w:rPr>
                <w:t xml:space="preserve">Exclusion zone angle (degrees), the minimum angle to the geostationary-satellite orbit at the non-geostationary space station transmitting space station at which it will operate </w:t>
              </w:r>
            </w:ins>
          </w:p>
        </w:tc>
        <w:tc>
          <w:tcPr>
            <w:tcW w:w="799" w:type="dxa"/>
            <w:tcBorders>
              <w:top w:val="nil"/>
              <w:left w:val="double" w:sz="4" w:space="0" w:color="auto"/>
              <w:bottom w:val="single" w:sz="4" w:space="0" w:color="auto"/>
              <w:right w:val="single" w:sz="4" w:space="0" w:color="auto"/>
            </w:tcBorders>
            <w:vAlign w:val="center"/>
          </w:tcPr>
          <w:p w14:paraId="76F8DA1A" w14:textId="77777777" w:rsidR="00B73F9E" w:rsidRDefault="00B73F9E" w:rsidP="00B73F9E">
            <w:pPr>
              <w:spacing w:before="40" w:after="40"/>
              <w:jc w:val="center"/>
              <w:rPr>
                <w:ins w:id="167"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43D3FC99" w14:textId="77777777" w:rsidR="00B73F9E" w:rsidRDefault="00B73F9E" w:rsidP="00B73F9E">
            <w:pPr>
              <w:spacing w:before="40" w:after="40"/>
              <w:jc w:val="center"/>
              <w:rPr>
                <w:ins w:id="168"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368E5BD0" w14:textId="501D2D9D" w:rsidR="00B73F9E" w:rsidRDefault="00B73F9E" w:rsidP="00B73F9E">
            <w:pPr>
              <w:spacing w:before="40" w:after="40"/>
              <w:jc w:val="center"/>
              <w:rPr>
                <w:ins w:id="169" w:author="CEPT" w:date="2023-09-20T09:18:00Z"/>
                <w:rFonts w:asciiTheme="majorBidi" w:hAnsiTheme="majorBidi" w:cstheme="majorBidi"/>
                <w:sz w:val="16"/>
                <w:szCs w:val="16"/>
                <w:lang w:val="en-US"/>
              </w:rPr>
            </w:pPr>
            <w:ins w:id="170"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E65196D" w14:textId="77777777" w:rsidR="00B73F9E" w:rsidRDefault="00B73F9E" w:rsidP="00B73F9E">
            <w:pPr>
              <w:spacing w:before="40" w:after="40"/>
              <w:jc w:val="center"/>
              <w:rPr>
                <w:ins w:id="171"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578D1C6D" w14:textId="60B86434" w:rsidR="00B73F9E" w:rsidRDefault="00B73F9E" w:rsidP="00B73F9E">
            <w:pPr>
              <w:spacing w:before="40" w:after="40"/>
              <w:jc w:val="center"/>
              <w:rPr>
                <w:ins w:id="172" w:author="CEPT" w:date="2023-09-20T09:18:00Z"/>
                <w:b/>
                <w:bCs/>
                <w:sz w:val="18"/>
                <w:szCs w:val="18"/>
                <w:lang w:val="en-US"/>
              </w:rPr>
            </w:pPr>
            <w:ins w:id="173"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5B88536B" w14:textId="77777777" w:rsidR="00B73F9E" w:rsidRDefault="00B73F9E" w:rsidP="00B73F9E">
            <w:pPr>
              <w:spacing w:before="40" w:after="40"/>
              <w:jc w:val="center"/>
              <w:rPr>
                <w:ins w:id="174"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17F51733" w14:textId="77777777" w:rsidR="00B73F9E" w:rsidRDefault="00B73F9E" w:rsidP="00B73F9E">
            <w:pPr>
              <w:spacing w:before="40" w:after="40"/>
              <w:jc w:val="center"/>
              <w:rPr>
                <w:ins w:id="175"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3087C583" w14:textId="77777777" w:rsidR="00B73F9E" w:rsidRDefault="00B73F9E" w:rsidP="00B73F9E">
            <w:pPr>
              <w:spacing w:before="40" w:after="40"/>
              <w:jc w:val="center"/>
              <w:rPr>
                <w:ins w:id="176"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63B0FF17" w14:textId="77777777" w:rsidR="00B73F9E" w:rsidRDefault="00B73F9E" w:rsidP="00B73F9E">
            <w:pPr>
              <w:spacing w:before="40" w:after="40"/>
              <w:jc w:val="center"/>
              <w:rPr>
                <w:ins w:id="177"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183700A8" w14:textId="311969EB" w:rsidR="00B73F9E" w:rsidRDefault="00B73F9E" w:rsidP="00B73F9E">
            <w:pPr>
              <w:tabs>
                <w:tab w:val="left" w:pos="720"/>
              </w:tabs>
              <w:overflowPunct/>
              <w:autoSpaceDE/>
              <w:adjustRightInd/>
              <w:spacing w:before="40" w:after="40"/>
              <w:rPr>
                <w:ins w:id="178" w:author="CEPT" w:date="2023-09-20T09:18:00Z"/>
                <w:rFonts w:asciiTheme="majorBidi" w:hAnsiTheme="majorBidi" w:cstheme="majorBidi"/>
                <w:bCs/>
                <w:sz w:val="18"/>
                <w:szCs w:val="18"/>
                <w:lang w:val="en-US" w:eastAsia="zh-CN"/>
              </w:rPr>
            </w:pPr>
            <w:ins w:id="179" w:author="CEPT" w:date="2023-09-20T09:31:00Z">
              <w:r>
                <w:rPr>
                  <w:rFonts w:asciiTheme="majorBidi" w:hAnsiTheme="majorBidi" w:cstheme="majorBidi"/>
                  <w:sz w:val="16"/>
                  <w:szCs w:val="16"/>
                </w:rPr>
                <w:t>A.25.c.1</w:t>
              </w:r>
            </w:ins>
          </w:p>
        </w:tc>
        <w:tc>
          <w:tcPr>
            <w:tcW w:w="608" w:type="dxa"/>
            <w:tcBorders>
              <w:top w:val="nil"/>
              <w:left w:val="nil"/>
              <w:bottom w:val="single" w:sz="4" w:space="0" w:color="auto"/>
              <w:right w:val="single" w:sz="12" w:space="0" w:color="auto"/>
            </w:tcBorders>
          </w:tcPr>
          <w:p w14:paraId="1120E4B5" w14:textId="77777777" w:rsidR="00B73F9E" w:rsidRDefault="00B73F9E" w:rsidP="00B73F9E">
            <w:pPr>
              <w:spacing w:before="40" w:after="40"/>
              <w:jc w:val="center"/>
              <w:rPr>
                <w:ins w:id="180" w:author="CEPT" w:date="2023-09-20T09:18:00Z"/>
                <w:rFonts w:asciiTheme="majorBidi" w:hAnsiTheme="majorBidi" w:cstheme="majorBidi"/>
                <w:b/>
                <w:bCs/>
                <w:sz w:val="18"/>
                <w:szCs w:val="18"/>
                <w:lang w:val="en-US"/>
              </w:rPr>
            </w:pPr>
          </w:p>
        </w:tc>
      </w:tr>
      <w:tr w:rsidR="00B73F9E" w14:paraId="189EC8D5" w14:textId="77777777" w:rsidTr="00EE4096">
        <w:trPr>
          <w:cantSplit/>
          <w:jc w:val="center"/>
          <w:ins w:id="181" w:author="CEPT" w:date="2023-09-20T09:18:00Z"/>
        </w:trPr>
        <w:tc>
          <w:tcPr>
            <w:tcW w:w="1178" w:type="dxa"/>
            <w:tcBorders>
              <w:top w:val="nil"/>
              <w:left w:val="single" w:sz="12" w:space="0" w:color="auto"/>
              <w:bottom w:val="single" w:sz="4" w:space="0" w:color="auto"/>
              <w:right w:val="double" w:sz="6" w:space="0" w:color="auto"/>
            </w:tcBorders>
            <w:hideMark/>
          </w:tcPr>
          <w:p w14:paraId="3E5D8EA2" w14:textId="66937C5D" w:rsidR="00B73F9E" w:rsidRDefault="00B73F9E" w:rsidP="00B73F9E">
            <w:pPr>
              <w:tabs>
                <w:tab w:val="left" w:pos="720"/>
              </w:tabs>
              <w:overflowPunct/>
              <w:autoSpaceDE/>
              <w:adjustRightInd/>
              <w:spacing w:before="40" w:after="40"/>
              <w:rPr>
                <w:ins w:id="182" w:author="CEPT" w:date="2023-09-20T09:18:00Z"/>
                <w:sz w:val="18"/>
                <w:szCs w:val="18"/>
                <w:lang w:val="en-US" w:eastAsia="zh-CN"/>
              </w:rPr>
            </w:pPr>
            <w:ins w:id="183" w:author="CEPT" w:date="2023-09-20T09:20:00Z">
              <w:r w:rsidRPr="00373861">
                <w:rPr>
                  <w:color w:val="000000" w:themeColor="text1"/>
                  <w:sz w:val="18"/>
                  <w:szCs w:val="18"/>
                </w:rPr>
                <w:t>A.25.c.2</w:t>
              </w:r>
            </w:ins>
          </w:p>
        </w:tc>
        <w:tc>
          <w:tcPr>
            <w:tcW w:w="8012" w:type="dxa"/>
            <w:tcBorders>
              <w:top w:val="nil"/>
              <w:left w:val="nil"/>
              <w:bottom w:val="single" w:sz="4" w:space="0" w:color="auto"/>
              <w:right w:val="double" w:sz="4" w:space="0" w:color="auto"/>
            </w:tcBorders>
            <w:hideMark/>
          </w:tcPr>
          <w:p w14:paraId="73EE0A25" w14:textId="4FA7A9E1" w:rsidR="00B73F9E" w:rsidRPr="00EE4096" w:rsidRDefault="00B73F9E" w:rsidP="00EE4096">
            <w:pPr>
              <w:keepNext/>
              <w:spacing w:before="40" w:after="40"/>
              <w:ind w:left="170"/>
              <w:rPr>
                <w:ins w:id="184" w:author="CEPT" w:date="2023-09-20T09:18:00Z"/>
                <w:color w:val="000000" w:themeColor="text1"/>
                <w:sz w:val="18"/>
                <w:szCs w:val="18"/>
                <w:lang w:val="en-US"/>
              </w:rPr>
            </w:pPr>
            <w:ins w:id="185" w:author="CEPT" w:date="2023-09-20T09:20:00Z">
              <w:r w:rsidRPr="00EE4096">
                <w:rPr>
                  <w:color w:val="000000" w:themeColor="text1"/>
                  <w:sz w:val="18"/>
                  <w:szCs w:val="18"/>
                  <w:lang w:val="en-US"/>
                </w:rPr>
                <w:t>Mask pattern defined in terms of the  e.i.r.p. in a 40 kHz bandwidth as a function of the latitude and the off-axis angle between the non-geostationary transmitting space station boresight line and the line from the non-geostationary transmitting space station to a point on the geostationary arc</w:t>
              </w:r>
            </w:ins>
          </w:p>
        </w:tc>
        <w:tc>
          <w:tcPr>
            <w:tcW w:w="799" w:type="dxa"/>
            <w:tcBorders>
              <w:top w:val="nil"/>
              <w:left w:val="double" w:sz="4" w:space="0" w:color="auto"/>
              <w:bottom w:val="single" w:sz="4" w:space="0" w:color="auto"/>
              <w:right w:val="single" w:sz="4" w:space="0" w:color="auto"/>
            </w:tcBorders>
            <w:vAlign w:val="center"/>
          </w:tcPr>
          <w:p w14:paraId="0E0823E8" w14:textId="77777777" w:rsidR="00B73F9E" w:rsidRDefault="00B73F9E" w:rsidP="00B73F9E">
            <w:pPr>
              <w:spacing w:before="40" w:after="40"/>
              <w:jc w:val="center"/>
              <w:rPr>
                <w:ins w:id="186"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9563580" w14:textId="77777777" w:rsidR="00B73F9E" w:rsidRDefault="00B73F9E" w:rsidP="00B73F9E">
            <w:pPr>
              <w:spacing w:before="40" w:after="40"/>
              <w:jc w:val="center"/>
              <w:rPr>
                <w:ins w:id="187"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2B4F4E83" w14:textId="370119E3" w:rsidR="00B73F9E" w:rsidRDefault="00B73F9E" w:rsidP="00B73F9E">
            <w:pPr>
              <w:spacing w:before="40" w:after="40"/>
              <w:jc w:val="center"/>
              <w:rPr>
                <w:ins w:id="188" w:author="CEPT" w:date="2023-09-20T09:18:00Z"/>
                <w:rFonts w:asciiTheme="majorBidi" w:hAnsiTheme="majorBidi" w:cstheme="majorBidi"/>
                <w:sz w:val="16"/>
                <w:szCs w:val="16"/>
                <w:lang w:val="en-US"/>
              </w:rPr>
            </w:pPr>
            <w:ins w:id="189"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1C83B75B" w14:textId="77777777" w:rsidR="00B73F9E" w:rsidRDefault="00B73F9E" w:rsidP="00B73F9E">
            <w:pPr>
              <w:spacing w:before="40" w:after="40"/>
              <w:jc w:val="center"/>
              <w:rPr>
                <w:ins w:id="190"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041DE7A4" w14:textId="171FA09B" w:rsidR="00B73F9E" w:rsidRDefault="00B73F9E" w:rsidP="00B73F9E">
            <w:pPr>
              <w:spacing w:before="40" w:after="40"/>
              <w:jc w:val="center"/>
              <w:rPr>
                <w:ins w:id="191" w:author="CEPT" w:date="2023-09-20T09:18:00Z"/>
                <w:b/>
                <w:bCs/>
                <w:sz w:val="18"/>
                <w:szCs w:val="18"/>
                <w:lang w:val="en-US"/>
              </w:rPr>
            </w:pPr>
            <w:ins w:id="192" w:author="CEPT" w:date="2023-09-20T09:31:00Z">
              <w:r w:rsidRPr="00373861">
                <w:rPr>
                  <w:rFonts w:asciiTheme="majorBidi" w:hAnsiTheme="majorBidi" w:cstheme="majorBidi"/>
                  <w:b/>
                  <w:bCs/>
                  <w:sz w:val="16"/>
                  <w:szCs w:val="16"/>
                </w:rPr>
                <w:t>+</w:t>
              </w:r>
            </w:ins>
          </w:p>
        </w:tc>
        <w:tc>
          <w:tcPr>
            <w:tcW w:w="799" w:type="dxa"/>
            <w:tcBorders>
              <w:top w:val="nil"/>
              <w:left w:val="nil"/>
              <w:bottom w:val="single" w:sz="4" w:space="0" w:color="auto"/>
              <w:right w:val="single" w:sz="4" w:space="0" w:color="auto"/>
            </w:tcBorders>
            <w:vAlign w:val="center"/>
          </w:tcPr>
          <w:p w14:paraId="0A4C404B" w14:textId="77777777" w:rsidR="00B73F9E" w:rsidRDefault="00B73F9E" w:rsidP="00B73F9E">
            <w:pPr>
              <w:spacing w:before="40" w:after="40"/>
              <w:jc w:val="center"/>
              <w:rPr>
                <w:ins w:id="193"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A4B3C30" w14:textId="77777777" w:rsidR="00B73F9E" w:rsidRDefault="00B73F9E" w:rsidP="00B73F9E">
            <w:pPr>
              <w:spacing w:before="40" w:after="40"/>
              <w:jc w:val="center"/>
              <w:rPr>
                <w:ins w:id="194"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2350C718" w14:textId="77777777" w:rsidR="00B73F9E" w:rsidRDefault="00B73F9E" w:rsidP="00B73F9E">
            <w:pPr>
              <w:spacing w:before="40" w:after="40"/>
              <w:jc w:val="center"/>
              <w:rPr>
                <w:ins w:id="195"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6CF2AC66" w14:textId="77777777" w:rsidR="00B73F9E" w:rsidRDefault="00B73F9E" w:rsidP="00B73F9E">
            <w:pPr>
              <w:spacing w:before="40" w:after="40"/>
              <w:jc w:val="center"/>
              <w:rPr>
                <w:ins w:id="196"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34CCA63D" w14:textId="33014C30" w:rsidR="00B73F9E" w:rsidRDefault="00B73F9E" w:rsidP="00B73F9E">
            <w:pPr>
              <w:tabs>
                <w:tab w:val="left" w:pos="720"/>
              </w:tabs>
              <w:overflowPunct/>
              <w:autoSpaceDE/>
              <w:adjustRightInd/>
              <w:spacing w:before="40" w:after="40"/>
              <w:rPr>
                <w:ins w:id="197" w:author="CEPT" w:date="2023-09-20T09:18:00Z"/>
                <w:rFonts w:asciiTheme="majorBidi" w:hAnsiTheme="majorBidi" w:cstheme="majorBidi"/>
                <w:bCs/>
                <w:sz w:val="18"/>
                <w:szCs w:val="18"/>
                <w:lang w:val="en-US" w:eastAsia="zh-CN"/>
              </w:rPr>
            </w:pPr>
            <w:ins w:id="198" w:author="CEPT" w:date="2023-09-20T09:31:00Z">
              <w:r>
                <w:rPr>
                  <w:rFonts w:asciiTheme="majorBidi" w:hAnsiTheme="majorBidi" w:cstheme="majorBidi"/>
                  <w:sz w:val="16"/>
                  <w:szCs w:val="16"/>
                </w:rPr>
                <w:t>A.25.</w:t>
              </w:r>
            </w:ins>
            <w:ins w:id="199" w:author="CEPT" w:date="2023-09-26T13:51:00Z">
              <w:r w:rsidR="001A5EAF">
                <w:rPr>
                  <w:rFonts w:asciiTheme="majorBidi" w:hAnsiTheme="majorBidi" w:cstheme="majorBidi"/>
                  <w:sz w:val="16"/>
                  <w:szCs w:val="16"/>
                </w:rPr>
                <w:t>c.2</w:t>
              </w:r>
            </w:ins>
          </w:p>
        </w:tc>
        <w:tc>
          <w:tcPr>
            <w:tcW w:w="608" w:type="dxa"/>
            <w:tcBorders>
              <w:top w:val="nil"/>
              <w:left w:val="nil"/>
              <w:bottom w:val="single" w:sz="4" w:space="0" w:color="auto"/>
              <w:right w:val="single" w:sz="12" w:space="0" w:color="auto"/>
            </w:tcBorders>
          </w:tcPr>
          <w:p w14:paraId="2A123C44" w14:textId="77777777" w:rsidR="00B73F9E" w:rsidRDefault="00B73F9E" w:rsidP="00B73F9E">
            <w:pPr>
              <w:spacing w:before="40" w:after="40"/>
              <w:jc w:val="center"/>
              <w:rPr>
                <w:ins w:id="200" w:author="CEPT" w:date="2023-09-20T09:18:00Z"/>
                <w:rFonts w:asciiTheme="majorBidi" w:hAnsiTheme="majorBidi" w:cstheme="majorBidi"/>
                <w:b/>
                <w:bCs/>
                <w:sz w:val="18"/>
                <w:szCs w:val="18"/>
                <w:lang w:val="en-US"/>
              </w:rPr>
            </w:pPr>
          </w:p>
        </w:tc>
      </w:tr>
      <w:tr w:rsidR="00B73F9E" w14:paraId="43CE5EB4" w14:textId="77777777" w:rsidTr="003D36B2">
        <w:trPr>
          <w:cantSplit/>
          <w:jc w:val="center"/>
          <w:ins w:id="201" w:author="CEPT" w:date="2023-09-20T09:18:00Z"/>
        </w:trPr>
        <w:tc>
          <w:tcPr>
            <w:tcW w:w="1178" w:type="dxa"/>
            <w:tcBorders>
              <w:top w:val="nil"/>
              <w:left w:val="single" w:sz="12" w:space="0" w:color="auto"/>
              <w:bottom w:val="single" w:sz="4" w:space="0" w:color="auto"/>
              <w:right w:val="double" w:sz="6" w:space="0" w:color="auto"/>
            </w:tcBorders>
            <w:hideMark/>
          </w:tcPr>
          <w:p w14:paraId="7DEAFB9D" w14:textId="5F391F58" w:rsidR="00B73F9E" w:rsidRDefault="00B73F9E" w:rsidP="00B73F9E">
            <w:pPr>
              <w:tabs>
                <w:tab w:val="left" w:pos="720"/>
              </w:tabs>
              <w:overflowPunct/>
              <w:autoSpaceDE/>
              <w:adjustRightInd/>
              <w:spacing w:before="40" w:after="40"/>
              <w:rPr>
                <w:ins w:id="202" w:author="CEPT" w:date="2023-09-20T09:18:00Z"/>
                <w:sz w:val="18"/>
                <w:szCs w:val="18"/>
                <w:lang w:val="en-US" w:eastAsia="zh-CN"/>
              </w:rPr>
            </w:pPr>
            <w:ins w:id="203" w:author="CEPT" w:date="2023-09-20T09:20:00Z">
              <w:r w:rsidRPr="00373861">
                <w:rPr>
                  <w:color w:val="000000" w:themeColor="text1"/>
                  <w:sz w:val="18"/>
                  <w:szCs w:val="18"/>
                </w:rPr>
                <w:t>A.25.d</w:t>
              </w:r>
            </w:ins>
          </w:p>
        </w:tc>
        <w:tc>
          <w:tcPr>
            <w:tcW w:w="8012" w:type="dxa"/>
            <w:tcBorders>
              <w:top w:val="nil"/>
              <w:left w:val="nil"/>
              <w:bottom w:val="single" w:sz="4" w:space="0" w:color="auto"/>
              <w:right w:val="double" w:sz="4" w:space="0" w:color="auto"/>
            </w:tcBorders>
            <w:hideMark/>
          </w:tcPr>
          <w:p w14:paraId="0083BBE0" w14:textId="7AAB02F2" w:rsidR="00B73F9E" w:rsidRDefault="00B73F9E" w:rsidP="00B73F9E">
            <w:pPr>
              <w:spacing w:before="40" w:after="40"/>
              <w:ind w:left="340"/>
              <w:rPr>
                <w:ins w:id="204" w:author="CEPT" w:date="2023-09-20T09:18:00Z"/>
                <w:sz w:val="18"/>
                <w:szCs w:val="18"/>
                <w:lang w:val="en-US"/>
              </w:rPr>
            </w:pPr>
            <w:ins w:id="205" w:author="CEPT" w:date="2023-09-20T09:18:00Z">
              <w:r>
                <w:rPr>
                  <w:b/>
                  <w:color w:val="000000" w:themeColor="text1"/>
                  <w:sz w:val="18"/>
                  <w:szCs w:val="18"/>
                  <w:lang w:val="en-US"/>
                </w:rPr>
                <w:t xml:space="preserve">COMPLIANCE WITH </w:t>
              </w:r>
            </w:ins>
            <w:ins w:id="206" w:author="CEPT" w:date="2023-09-20T09:26:00Z">
              <w:r>
                <w:rPr>
                  <w:b/>
                  <w:i/>
                  <w:iCs/>
                  <w:color w:val="000000" w:themeColor="text1"/>
                  <w:sz w:val="18"/>
                  <w:szCs w:val="18"/>
                  <w:lang w:val="en-US"/>
                </w:rPr>
                <w:t>resolve</w:t>
              </w:r>
            </w:ins>
            <w:ins w:id="207" w:author="CEPT" w:date="2023-09-20T09:27:00Z">
              <w:r>
                <w:rPr>
                  <w:b/>
                  <w:i/>
                  <w:iCs/>
                  <w:color w:val="000000" w:themeColor="text1"/>
                  <w:sz w:val="18"/>
                  <w:szCs w:val="18"/>
                  <w:lang w:val="en-US"/>
                </w:rPr>
                <w:t xml:space="preserve">s 3.3 </w:t>
              </w:r>
              <w:r>
                <w:rPr>
                  <w:b/>
                  <w:color w:val="000000" w:themeColor="text1"/>
                  <w:sz w:val="18"/>
                  <w:szCs w:val="18"/>
                  <w:lang w:val="en-US"/>
                </w:rPr>
                <w:t xml:space="preserve">OF </w:t>
              </w:r>
            </w:ins>
            <w:ins w:id="208" w:author="CEPT" w:date="2023-09-20T09:19:00Z">
              <w:r>
                <w:rPr>
                  <w:b/>
                  <w:color w:val="000000" w:themeColor="text1"/>
                  <w:sz w:val="18"/>
                  <w:szCs w:val="18"/>
                  <w:lang w:val="en-US"/>
                </w:rPr>
                <w:t>RESOLUTION [EUR-A117-SAT-TO-SAT]</w:t>
              </w:r>
            </w:ins>
            <w:ins w:id="209" w:author="CEPT" w:date="2023-09-20T09:27:00Z">
              <w:r>
                <w:rPr>
                  <w:b/>
                  <w:color w:val="000000" w:themeColor="text1"/>
                  <w:sz w:val="18"/>
                  <w:szCs w:val="18"/>
                  <w:lang w:val="en-US"/>
                </w:rPr>
                <w:t xml:space="preserve"> (WRC-23)</w:t>
              </w:r>
            </w:ins>
          </w:p>
        </w:tc>
        <w:tc>
          <w:tcPr>
            <w:tcW w:w="7191" w:type="dxa"/>
            <w:gridSpan w:val="9"/>
            <w:tcBorders>
              <w:top w:val="nil"/>
              <w:left w:val="double" w:sz="4" w:space="0" w:color="auto"/>
              <w:bottom w:val="single" w:sz="4" w:space="0" w:color="auto"/>
              <w:right w:val="double" w:sz="6" w:space="0" w:color="auto"/>
            </w:tcBorders>
            <w:vAlign w:val="center"/>
          </w:tcPr>
          <w:p w14:paraId="0BFF3791" w14:textId="729DA24A" w:rsidR="00B73F9E" w:rsidRDefault="00B73F9E" w:rsidP="00EE4096">
            <w:pPr>
              <w:spacing w:before="40" w:after="40"/>
              <w:rPr>
                <w:ins w:id="210"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59037135" w14:textId="30BA48AC" w:rsidR="00B73F9E" w:rsidRDefault="00B73F9E" w:rsidP="00B73F9E">
            <w:pPr>
              <w:tabs>
                <w:tab w:val="left" w:pos="720"/>
              </w:tabs>
              <w:overflowPunct/>
              <w:autoSpaceDE/>
              <w:adjustRightInd/>
              <w:spacing w:before="40" w:after="40"/>
              <w:rPr>
                <w:ins w:id="211" w:author="CEPT" w:date="2023-09-20T09:18:00Z"/>
                <w:rFonts w:asciiTheme="majorBidi" w:hAnsiTheme="majorBidi" w:cstheme="majorBidi"/>
                <w:bCs/>
                <w:sz w:val="18"/>
                <w:szCs w:val="18"/>
                <w:lang w:val="en-US" w:eastAsia="zh-CN"/>
              </w:rPr>
            </w:pPr>
            <w:ins w:id="212" w:author="CEPT" w:date="2023-09-20T09:29:00Z">
              <w:r>
                <w:rPr>
                  <w:rFonts w:asciiTheme="majorBidi" w:hAnsiTheme="majorBidi" w:cstheme="majorBidi"/>
                  <w:b/>
                  <w:bCs/>
                  <w:sz w:val="18"/>
                  <w:szCs w:val="18"/>
                  <w:lang w:val="en-US" w:eastAsia="zh-CN"/>
                </w:rPr>
                <w:t>A.2</w:t>
              </w:r>
            </w:ins>
            <w:ins w:id="213" w:author="CEPT" w:date="2023-09-20T09:30:00Z">
              <w:r>
                <w:rPr>
                  <w:rFonts w:asciiTheme="majorBidi" w:hAnsiTheme="majorBidi" w:cstheme="majorBidi"/>
                  <w:b/>
                  <w:bCs/>
                  <w:sz w:val="18"/>
                  <w:szCs w:val="18"/>
                  <w:lang w:val="en-US" w:eastAsia="zh-CN"/>
                </w:rPr>
                <w:t>5.d</w:t>
              </w:r>
            </w:ins>
          </w:p>
        </w:tc>
        <w:tc>
          <w:tcPr>
            <w:tcW w:w="608" w:type="dxa"/>
            <w:tcBorders>
              <w:top w:val="nil"/>
              <w:left w:val="nil"/>
              <w:bottom w:val="single" w:sz="4" w:space="0" w:color="auto"/>
              <w:right w:val="single" w:sz="12" w:space="0" w:color="auto"/>
            </w:tcBorders>
            <w:vAlign w:val="center"/>
          </w:tcPr>
          <w:p w14:paraId="741AD0EF" w14:textId="77777777" w:rsidR="00B73F9E" w:rsidRDefault="00B73F9E" w:rsidP="00B73F9E">
            <w:pPr>
              <w:spacing w:before="40" w:after="40"/>
              <w:jc w:val="center"/>
              <w:rPr>
                <w:ins w:id="214" w:author="CEPT" w:date="2023-09-20T09:18:00Z"/>
                <w:rFonts w:asciiTheme="majorBidi" w:hAnsiTheme="majorBidi" w:cstheme="majorBidi"/>
                <w:b/>
                <w:bCs/>
                <w:sz w:val="18"/>
                <w:szCs w:val="18"/>
                <w:lang w:val="en-US"/>
              </w:rPr>
            </w:pPr>
          </w:p>
        </w:tc>
      </w:tr>
      <w:tr w:rsidR="00B73F9E" w14:paraId="47A245B0" w14:textId="77777777" w:rsidTr="003D36B2">
        <w:trPr>
          <w:cantSplit/>
          <w:jc w:val="center"/>
          <w:ins w:id="215" w:author="CEPT" w:date="2023-09-20T09:18:00Z"/>
        </w:trPr>
        <w:tc>
          <w:tcPr>
            <w:tcW w:w="1178" w:type="dxa"/>
            <w:tcBorders>
              <w:top w:val="nil"/>
              <w:left w:val="single" w:sz="12" w:space="0" w:color="auto"/>
              <w:bottom w:val="single" w:sz="4" w:space="0" w:color="auto"/>
              <w:right w:val="double" w:sz="6" w:space="0" w:color="auto"/>
            </w:tcBorders>
            <w:hideMark/>
          </w:tcPr>
          <w:p w14:paraId="74BA54A9" w14:textId="6664FCD0" w:rsidR="00B73F9E" w:rsidRDefault="00B73F9E" w:rsidP="00B73F9E">
            <w:pPr>
              <w:tabs>
                <w:tab w:val="left" w:pos="720"/>
              </w:tabs>
              <w:overflowPunct/>
              <w:autoSpaceDE/>
              <w:adjustRightInd/>
              <w:spacing w:before="40" w:after="40"/>
              <w:rPr>
                <w:ins w:id="216" w:author="CEPT" w:date="2023-09-20T09:18:00Z"/>
                <w:sz w:val="18"/>
                <w:szCs w:val="18"/>
                <w:lang w:val="en-US" w:eastAsia="zh-CN"/>
              </w:rPr>
            </w:pPr>
            <w:ins w:id="217" w:author="CEPT" w:date="2023-09-20T09:20:00Z">
              <w:r w:rsidRPr="00373861">
                <w:rPr>
                  <w:color w:val="000000" w:themeColor="text1"/>
                  <w:sz w:val="18"/>
                  <w:szCs w:val="18"/>
                </w:rPr>
                <w:t>A.25.d.1</w:t>
              </w:r>
            </w:ins>
          </w:p>
        </w:tc>
        <w:tc>
          <w:tcPr>
            <w:tcW w:w="8012" w:type="dxa"/>
            <w:tcBorders>
              <w:top w:val="nil"/>
              <w:left w:val="nil"/>
              <w:bottom w:val="single" w:sz="4" w:space="0" w:color="auto"/>
              <w:right w:val="double" w:sz="4" w:space="0" w:color="auto"/>
            </w:tcBorders>
            <w:hideMark/>
          </w:tcPr>
          <w:p w14:paraId="702ED3B1" w14:textId="10D76AF5" w:rsidR="00B73F9E" w:rsidRPr="00373861" w:rsidRDefault="00B73F9E" w:rsidP="00B73F9E">
            <w:pPr>
              <w:keepNext/>
              <w:spacing w:before="40" w:after="40"/>
              <w:ind w:left="170"/>
              <w:rPr>
                <w:ins w:id="218" w:author="CEPT" w:date="2023-09-20T09:27:00Z"/>
                <w:color w:val="000000" w:themeColor="text1"/>
                <w:sz w:val="18"/>
                <w:szCs w:val="18"/>
              </w:rPr>
            </w:pPr>
            <w:ins w:id="219" w:author="CEPT" w:date="2023-09-20T09:27:00Z">
              <w:r w:rsidRPr="00373861">
                <w:rPr>
                  <w:color w:val="000000" w:themeColor="text1"/>
                  <w:sz w:val="18"/>
                  <w:szCs w:val="18"/>
                </w:rPr>
                <w:t xml:space="preserve">a commitment by the notifying administration for a non-GSO FSS system with an orbital apogee of less than 20 000 km communicating with lower orbiting non-GSO space stations in the frequency bands 18.3-18.6 GHz and 18.8-19.1 GHz that the pfd shall be in conformity with the pfd limits on the Earth’s surface specified in Annex 3 to Resolution </w:t>
              </w:r>
              <w:r w:rsidRPr="00373861">
                <w:rPr>
                  <w:b/>
                  <w:bCs/>
                  <w:color w:val="000000" w:themeColor="text1"/>
                  <w:sz w:val="18"/>
                  <w:szCs w:val="18"/>
                </w:rPr>
                <w:t>[</w:t>
              </w:r>
              <w:r>
                <w:rPr>
                  <w:b/>
                  <w:bCs/>
                  <w:color w:val="000000" w:themeColor="text1"/>
                  <w:sz w:val="18"/>
                  <w:szCs w:val="18"/>
                </w:rPr>
                <w:t>EUR-A117-SAT-TO-SAT</w:t>
              </w:r>
              <w:r w:rsidRPr="00373861">
                <w:rPr>
                  <w:b/>
                  <w:bCs/>
                  <w:color w:val="000000" w:themeColor="text1"/>
                  <w:sz w:val="18"/>
                  <w:szCs w:val="18"/>
                </w:rPr>
                <w:t>] (WRC</w:t>
              </w:r>
              <w:r w:rsidRPr="00373861">
                <w:rPr>
                  <w:b/>
                  <w:bCs/>
                  <w:color w:val="000000" w:themeColor="text1"/>
                  <w:sz w:val="18"/>
                  <w:szCs w:val="18"/>
                </w:rPr>
                <w:noBreakHyphen/>
                <w:t>23)</w:t>
              </w:r>
            </w:ins>
          </w:p>
          <w:p w14:paraId="073F61F6" w14:textId="7FF696BD" w:rsidR="00B73F9E" w:rsidRDefault="00B73F9E" w:rsidP="00B73F9E">
            <w:pPr>
              <w:spacing w:before="40" w:after="40"/>
              <w:ind w:left="340"/>
              <w:rPr>
                <w:ins w:id="220" w:author="CEPT" w:date="2023-09-20T09:18:00Z"/>
                <w:sz w:val="18"/>
                <w:szCs w:val="18"/>
                <w:lang w:val="en-US"/>
              </w:rPr>
            </w:pPr>
            <w:ins w:id="221" w:author="CEPT" w:date="2023-09-20T09:27:00Z">
              <w:r w:rsidRPr="00373861">
                <w:rPr>
                  <w:color w:val="000000" w:themeColor="text1"/>
                  <w:sz w:val="18"/>
                  <w:szCs w:val="18"/>
                </w:rPr>
                <w:t>Required only for the notification of non-GSO space stations submitted in accordance with Resolution </w:t>
              </w:r>
              <w:r w:rsidRPr="00373861">
                <w:rPr>
                  <w:b/>
                  <w:bCs/>
                  <w:color w:val="000000" w:themeColor="text1"/>
                  <w:sz w:val="18"/>
                  <w:szCs w:val="18"/>
                </w:rPr>
                <w:t>[</w:t>
              </w:r>
              <w:r>
                <w:rPr>
                  <w:b/>
                  <w:bCs/>
                  <w:color w:val="000000" w:themeColor="text1"/>
                  <w:sz w:val="18"/>
                  <w:szCs w:val="18"/>
                </w:rPr>
                <w:t>EUR-A117</w:t>
              </w:r>
            </w:ins>
            <w:ins w:id="222" w:author="CEPT" w:date="2023-09-20T09:28:00Z">
              <w:r>
                <w:rPr>
                  <w:b/>
                  <w:bCs/>
                  <w:color w:val="000000" w:themeColor="text1"/>
                  <w:sz w:val="18"/>
                  <w:szCs w:val="18"/>
                </w:rPr>
                <w:t>-SAT-TO-SAT</w:t>
              </w:r>
            </w:ins>
            <w:ins w:id="223" w:author="CEPT" w:date="2023-09-20T09:27:00Z">
              <w:r w:rsidRPr="00373861">
                <w:rPr>
                  <w:b/>
                  <w:bCs/>
                  <w:color w:val="000000" w:themeColor="text1"/>
                  <w:sz w:val="18"/>
                  <w:szCs w:val="18"/>
                </w:rPr>
                <w:t>] (WRC-23)</w:t>
              </w:r>
            </w:ins>
          </w:p>
        </w:tc>
        <w:tc>
          <w:tcPr>
            <w:tcW w:w="799" w:type="dxa"/>
            <w:tcBorders>
              <w:top w:val="nil"/>
              <w:left w:val="double" w:sz="4" w:space="0" w:color="auto"/>
              <w:bottom w:val="single" w:sz="4" w:space="0" w:color="auto"/>
              <w:right w:val="single" w:sz="4" w:space="0" w:color="auto"/>
            </w:tcBorders>
            <w:vAlign w:val="center"/>
          </w:tcPr>
          <w:p w14:paraId="259DCC92" w14:textId="77777777" w:rsidR="00B73F9E" w:rsidRDefault="00B73F9E" w:rsidP="00B73F9E">
            <w:pPr>
              <w:spacing w:before="40" w:after="40"/>
              <w:jc w:val="center"/>
              <w:rPr>
                <w:ins w:id="224"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31BDCB57" w14:textId="77777777" w:rsidR="00B73F9E" w:rsidRDefault="00B73F9E" w:rsidP="00B73F9E">
            <w:pPr>
              <w:spacing w:before="40" w:after="40"/>
              <w:jc w:val="center"/>
              <w:rPr>
                <w:ins w:id="225"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592E9B53" w14:textId="77777777" w:rsidR="00B73F9E" w:rsidRDefault="00B73F9E" w:rsidP="00B73F9E">
            <w:pPr>
              <w:spacing w:before="40" w:after="40"/>
              <w:jc w:val="center"/>
              <w:rPr>
                <w:ins w:id="226" w:author="CEPT" w:date="2023-09-20T09:18:00Z"/>
                <w:rFonts w:asciiTheme="majorBidi" w:hAnsiTheme="majorBidi" w:cstheme="majorBidi"/>
                <w:sz w:val="16"/>
                <w:szCs w:val="16"/>
                <w:lang w:val="en-US"/>
              </w:rPr>
            </w:pPr>
          </w:p>
        </w:tc>
        <w:tc>
          <w:tcPr>
            <w:tcW w:w="799" w:type="dxa"/>
            <w:tcBorders>
              <w:top w:val="nil"/>
              <w:left w:val="nil"/>
              <w:bottom w:val="single" w:sz="4" w:space="0" w:color="auto"/>
              <w:right w:val="single" w:sz="4" w:space="0" w:color="auto"/>
            </w:tcBorders>
            <w:vAlign w:val="center"/>
          </w:tcPr>
          <w:p w14:paraId="6C09AD5F" w14:textId="77777777" w:rsidR="00B73F9E" w:rsidRDefault="00B73F9E" w:rsidP="00B73F9E">
            <w:pPr>
              <w:spacing w:before="40" w:after="40"/>
              <w:jc w:val="center"/>
              <w:rPr>
                <w:ins w:id="227"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hideMark/>
          </w:tcPr>
          <w:p w14:paraId="4A4CF6C5" w14:textId="77777777" w:rsidR="00B73F9E" w:rsidRDefault="00B73F9E" w:rsidP="00B73F9E">
            <w:pPr>
              <w:spacing w:before="40" w:after="40"/>
              <w:jc w:val="center"/>
              <w:rPr>
                <w:ins w:id="228" w:author="CEPT" w:date="2023-09-20T09:18:00Z"/>
                <w:b/>
                <w:bCs/>
                <w:sz w:val="18"/>
                <w:szCs w:val="18"/>
                <w:lang w:val="en-US"/>
              </w:rPr>
            </w:pPr>
            <w:ins w:id="229" w:author="CEPT" w:date="2023-09-20T09:18:00Z">
              <w:r>
                <w:rPr>
                  <w:b/>
                  <w:bCs/>
                  <w:color w:val="000000" w:themeColor="text1"/>
                  <w:sz w:val="18"/>
                  <w:szCs w:val="18"/>
                  <w:lang w:val="en-US"/>
                </w:rPr>
                <w:t>+</w:t>
              </w:r>
            </w:ins>
          </w:p>
        </w:tc>
        <w:tc>
          <w:tcPr>
            <w:tcW w:w="799" w:type="dxa"/>
            <w:tcBorders>
              <w:top w:val="nil"/>
              <w:left w:val="nil"/>
              <w:bottom w:val="single" w:sz="4" w:space="0" w:color="auto"/>
              <w:right w:val="single" w:sz="4" w:space="0" w:color="auto"/>
            </w:tcBorders>
            <w:vAlign w:val="center"/>
          </w:tcPr>
          <w:p w14:paraId="05A3B4B8" w14:textId="77777777" w:rsidR="00B73F9E" w:rsidRDefault="00B73F9E" w:rsidP="00B73F9E">
            <w:pPr>
              <w:spacing w:before="40" w:after="40"/>
              <w:jc w:val="center"/>
              <w:rPr>
                <w:ins w:id="230"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74589F74" w14:textId="77777777" w:rsidR="00B73F9E" w:rsidRDefault="00B73F9E" w:rsidP="00B73F9E">
            <w:pPr>
              <w:spacing w:before="40" w:after="40"/>
              <w:jc w:val="center"/>
              <w:rPr>
                <w:ins w:id="231"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single" w:sz="4" w:space="0" w:color="auto"/>
            </w:tcBorders>
            <w:vAlign w:val="center"/>
          </w:tcPr>
          <w:p w14:paraId="06EA1038" w14:textId="77777777" w:rsidR="00B73F9E" w:rsidRDefault="00B73F9E" w:rsidP="00B73F9E">
            <w:pPr>
              <w:spacing w:before="40" w:after="40"/>
              <w:jc w:val="center"/>
              <w:rPr>
                <w:ins w:id="232" w:author="CEPT" w:date="2023-09-20T09:18:00Z"/>
                <w:rFonts w:asciiTheme="majorBidi" w:hAnsiTheme="majorBidi" w:cstheme="majorBidi"/>
                <w:b/>
                <w:bCs/>
                <w:sz w:val="18"/>
                <w:szCs w:val="18"/>
                <w:lang w:val="en-US"/>
              </w:rPr>
            </w:pPr>
          </w:p>
        </w:tc>
        <w:tc>
          <w:tcPr>
            <w:tcW w:w="799" w:type="dxa"/>
            <w:tcBorders>
              <w:top w:val="nil"/>
              <w:left w:val="nil"/>
              <w:bottom w:val="single" w:sz="4" w:space="0" w:color="auto"/>
              <w:right w:val="double" w:sz="6" w:space="0" w:color="auto"/>
            </w:tcBorders>
            <w:vAlign w:val="center"/>
          </w:tcPr>
          <w:p w14:paraId="5C7CD72F" w14:textId="77777777" w:rsidR="00B73F9E" w:rsidRDefault="00B73F9E" w:rsidP="00B73F9E">
            <w:pPr>
              <w:spacing w:before="40" w:after="40"/>
              <w:jc w:val="center"/>
              <w:rPr>
                <w:ins w:id="233" w:author="CEPT" w:date="2023-09-20T09:18:00Z"/>
                <w:rFonts w:asciiTheme="majorBidi" w:hAnsiTheme="majorBidi" w:cstheme="majorBidi"/>
                <w:b/>
                <w:bCs/>
                <w:sz w:val="18"/>
                <w:szCs w:val="18"/>
                <w:lang w:val="en-US"/>
              </w:rPr>
            </w:pPr>
          </w:p>
        </w:tc>
        <w:tc>
          <w:tcPr>
            <w:tcW w:w="1357" w:type="dxa"/>
            <w:tcBorders>
              <w:top w:val="nil"/>
              <w:left w:val="nil"/>
              <w:bottom w:val="single" w:sz="4" w:space="0" w:color="auto"/>
              <w:right w:val="double" w:sz="6" w:space="0" w:color="auto"/>
            </w:tcBorders>
            <w:hideMark/>
          </w:tcPr>
          <w:p w14:paraId="3C5811AC" w14:textId="0F94F5FD" w:rsidR="00B73F9E" w:rsidRDefault="00B73F9E" w:rsidP="00B73F9E">
            <w:pPr>
              <w:tabs>
                <w:tab w:val="left" w:pos="720"/>
              </w:tabs>
              <w:overflowPunct/>
              <w:autoSpaceDE/>
              <w:adjustRightInd/>
              <w:spacing w:before="40" w:after="40"/>
              <w:rPr>
                <w:ins w:id="234" w:author="CEPT" w:date="2023-09-20T09:18:00Z"/>
                <w:rFonts w:asciiTheme="majorBidi" w:hAnsiTheme="majorBidi" w:cstheme="majorBidi"/>
                <w:bCs/>
                <w:sz w:val="18"/>
                <w:szCs w:val="18"/>
                <w:lang w:val="en-US" w:eastAsia="zh-CN"/>
              </w:rPr>
            </w:pPr>
            <w:ins w:id="235" w:author="CEPT" w:date="2023-09-20T09:18:00Z">
              <w:r>
                <w:rPr>
                  <w:color w:val="000000" w:themeColor="text1"/>
                  <w:sz w:val="18"/>
                  <w:szCs w:val="18"/>
                  <w:lang w:val="en-US"/>
                </w:rPr>
                <w:t>A.2</w:t>
              </w:r>
            </w:ins>
            <w:ins w:id="236" w:author="CEPT" w:date="2023-09-20T09:30:00Z">
              <w:r>
                <w:rPr>
                  <w:color w:val="000000" w:themeColor="text1"/>
                  <w:sz w:val="18"/>
                  <w:szCs w:val="18"/>
                  <w:lang w:val="en-US"/>
                </w:rPr>
                <w:t>5.d.1</w:t>
              </w:r>
            </w:ins>
          </w:p>
        </w:tc>
        <w:tc>
          <w:tcPr>
            <w:tcW w:w="608" w:type="dxa"/>
            <w:tcBorders>
              <w:top w:val="nil"/>
              <w:left w:val="nil"/>
              <w:bottom w:val="single" w:sz="4" w:space="0" w:color="auto"/>
              <w:right w:val="single" w:sz="12" w:space="0" w:color="auto"/>
            </w:tcBorders>
            <w:vAlign w:val="center"/>
          </w:tcPr>
          <w:p w14:paraId="19AAC708" w14:textId="77777777" w:rsidR="00B73F9E" w:rsidRDefault="00B73F9E" w:rsidP="00B73F9E">
            <w:pPr>
              <w:spacing w:before="40" w:after="40"/>
              <w:jc w:val="center"/>
              <w:rPr>
                <w:ins w:id="237" w:author="CEPT" w:date="2023-09-20T09:18:00Z"/>
                <w:rFonts w:asciiTheme="majorBidi" w:hAnsiTheme="majorBidi" w:cstheme="majorBidi"/>
                <w:b/>
                <w:bCs/>
                <w:sz w:val="18"/>
                <w:szCs w:val="18"/>
                <w:lang w:val="en-US"/>
              </w:rPr>
            </w:pPr>
          </w:p>
        </w:tc>
      </w:tr>
    </w:tbl>
    <w:p w14:paraId="6F125CFB" w14:textId="77777777" w:rsidR="00302849" w:rsidRDefault="00302849" w:rsidP="005950E2">
      <w:pPr>
        <w:pStyle w:val="Reasons"/>
      </w:pPr>
    </w:p>
    <w:p w14:paraId="5171D01E" w14:textId="77777777" w:rsidR="00BE64E3" w:rsidRDefault="00BE64E3" w:rsidP="00BE64E3"/>
    <w:p w14:paraId="2E85ECEA" w14:textId="77777777" w:rsidR="00A74726" w:rsidRDefault="00A74726" w:rsidP="00BE64E3">
      <w:pPr>
        <w:sectPr w:rsidR="00A74726">
          <w:headerReference w:type="default" r:id="rId17"/>
          <w:footerReference w:type="even" r:id="rId18"/>
          <w:footerReference w:type="default" r:id="rId19"/>
          <w:pgSz w:w="23808" w:h="16840" w:orient="landscape" w:code="9"/>
          <w:pgMar w:top="1418" w:right="1134" w:bottom="1134" w:left="1134" w:header="567" w:footer="567" w:gutter="0"/>
          <w:cols w:space="720"/>
        </w:sectPr>
      </w:pPr>
    </w:p>
    <w:p w14:paraId="02AF6031" w14:textId="5FD49B3B" w:rsidR="005950E2" w:rsidRDefault="005950E2" w:rsidP="005950E2">
      <w:pPr>
        <w:pStyle w:val="Proposal"/>
      </w:pPr>
      <w:r>
        <w:lastRenderedPageBreak/>
        <w:t>MOD</w:t>
      </w:r>
      <w:r>
        <w:tab/>
        <w:t>EUR/</w:t>
      </w:r>
      <w:r w:rsidR="009A2280">
        <w:t>XXXX</w:t>
      </w:r>
      <w:r>
        <w:t>A17/11</w:t>
      </w:r>
    </w:p>
    <w:p w14:paraId="1D09E596" w14:textId="77777777" w:rsidR="005950E2" w:rsidRDefault="005950E2" w:rsidP="005950E2">
      <w:pPr>
        <w:pStyle w:val="TableNo"/>
        <w:spacing w:before="0"/>
        <w:ind w:right="12468"/>
        <w:rPr>
          <w:rFonts w:ascii="Times New Roman Bold" w:hAnsi="Times New Roman Bold"/>
          <w:b/>
          <w:caps w:val="0"/>
        </w:rPr>
      </w:pPr>
      <w:r>
        <w:rPr>
          <w:rFonts w:ascii="Times New Roman Bold" w:hAnsi="Times New Roman Bold"/>
          <w:b/>
          <w:caps w:val="0"/>
        </w:rPr>
        <w:t>TABLE C</w:t>
      </w:r>
    </w:p>
    <w:p w14:paraId="1FB95E4C" w14:textId="3AAB8D74" w:rsidR="005950E2" w:rsidRDefault="005950E2" w:rsidP="005950E2">
      <w:pPr>
        <w:pStyle w:val="Tabletitle"/>
        <w:ind w:right="12468"/>
      </w:pPr>
      <w:r>
        <w:t xml:space="preserve">CHARACTERISTICS TO BE PROVIDED FOR EACH GROUP OF FREQUENCY ASSIGNMENTS </w:t>
      </w:r>
      <w:r>
        <w:br/>
        <w:t xml:space="preserve">FOR A SATELLITE ANTENNA BEAM OR AN EARTH STATION OR </w:t>
      </w:r>
      <w:r>
        <w:br/>
        <w:t>RADIO ASTRONOMY ANTENNA      </w:t>
      </w:r>
      <w:r>
        <w:rPr>
          <w:rFonts w:ascii="Times New Roman"/>
          <w:b w:val="0"/>
          <w:bCs/>
          <w:color w:val="000000"/>
          <w:sz w:val="16"/>
        </w:rPr>
        <w:t>(Rev.WRC</w:t>
      </w:r>
      <w:r>
        <w:rPr>
          <w:rFonts w:ascii="Times New Roman"/>
          <w:b w:val="0"/>
          <w:bCs/>
          <w:color w:val="000000"/>
          <w:sz w:val="16"/>
        </w:rPr>
        <w:noBreakHyphen/>
      </w:r>
      <w:del w:id="238" w:author="CEPT" w:date="2023-09-20T10:55:00Z">
        <w:r w:rsidDel="0065238E">
          <w:rPr>
            <w:rFonts w:ascii="Times New Roman"/>
            <w:b w:val="0"/>
            <w:bCs/>
            <w:color w:val="000000"/>
            <w:sz w:val="16"/>
          </w:rPr>
          <w:delText>19</w:delText>
        </w:r>
      </w:del>
      <w:ins w:id="239" w:author="CEPT" w:date="2023-09-20T10:55:00Z">
        <w:r w:rsidR="0065238E">
          <w:rPr>
            <w:rFonts w:ascii="Times New Roman"/>
            <w:b w:val="0"/>
            <w:bCs/>
            <w:color w:val="000000"/>
            <w:sz w:val="16"/>
          </w:rPr>
          <w:t>23</w:t>
        </w:r>
      </w:ins>
      <w:r>
        <w:rPr>
          <w:rFonts w:ascii="Times New Roman"/>
          <w:b w:val="0"/>
          <w:bCs/>
          <w:color w:val="000000"/>
          <w:sz w:val="16"/>
        </w:rPr>
        <w:t>)</w:t>
      </w:r>
    </w:p>
    <w:tbl>
      <w:tblPr>
        <w:tblW w:w="18379" w:type="dxa"/>
        <w:jc w:val="center"/>
        <w:tblLook w:val="04A0" w:firstRow="1" w:lastRow="0" w:firstColumn="1" w:lastColumn="0" w:noHBand="0" w:noVBand="1"/>
      </w:tblPr>
      <w:tblGrid>
        <w:gridCol w:w="1179"/>
        <w:gridCol w:w="7935"/>
        <w:gridCol w:w="798"/>
        <w:gridCol w:w="797"/>
        <w:gridCol w:w="796"/>
        <w:gridCol w:w="795"/>
        <w:gridCol w:w="795"/>
        <w:gridCol w:w="798"/>
        <w:gridCol w:w="795"/>
        <w:gridCol w:w="869"/>
        <w:gridCol w:w="869"/>
        <w:gridCol w:w="1350"/>
        <w:gridCol w:w="603"/>
      </w:tblGrid>
      <w:tr w:rsidR="005950E2" w14:paraId="313FBFD1" w14:textId="77777777" w:rsidTr="003D36B2">
        <w:trPr>
          <w:trHeight w:val="3000"/>
          <w:jc w:val="center"/>
        </w:trPr>
        <w:tc>
          <w:tcPr>
            <w:tcW w:w="1179" w:type="dxa"/>
            <w:tcBorders>
              <w:top w:val="single" w:sz="12" w:space="0" w:color="auto"/>
              <w:left w:val="single" w:sz="12" w:space="0" w:color="auto"/>
              <w:bottom w:val="single" w:sz="4" w:space="0" w:color="auto"/>
              <w:right w:val="nil"/>
            </w:tcBorders>
            <w:textDirection w:val="btLr"/>
            <w:vAlign w:val="center"/>
            <w:hideMark/>
          </w:tcPr>
          <w:p w14:paraId="256359EF"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7935" w:type="dxa"/>
            <w:tcBorders>
              <w:top w:val="single" w:sz="12" w:space="0" w:color="auto"/>
              <w:left w:val="double" w:sz="6" w:space="0" w:color="auto"/>
              <w:bottom w:val="single" w:sz="4" w:space="0" w:color="auto"/>
              <w:right w:val="double" w:sz="4" w:space="0" w:color="auto"/>
            </w:tcBorders>
            <w:vAlign w:val="center"/>
            <w:hideMark/>
          </w:tcPr>
          <w:p w14:paraId="6F7DF4DF" w14:textId="77777777" w:rsidR="005950E2" w:rsidRDefault="005950E2" w:rsidP="003D36B2">
            <w:pPr>
              <w:spacing w:before="40" w:after="40"/>
              <w:jc w:val="center"/>
              <w:rPr>
                <w:rFonts w:asciiTheme="majorBidi" w:hAnsiTheme="majorBidi" w:cstheme="majorBidi"/>
                <w:b/>
                <w:bCs/>
                <w:i/>
                <w:iCs/>
                <w:sz w:val="16"/>
                <w:szCs w:val="16"/>
                <w:lang w:val="en-US"/>
              </w:rPr>
            </w:pPr>
            <w:r>
              <w:rPr>
                <w:rFonts w:asciiTheme="majorBidi" w:hAnsiTheme="majorBidi" w:cstheme="majorBidi"/>
                <w:b/>
                <w:bCs/>
                <w:i/>
                <w:iCs/>
                <w:sz w:val="16"/>
                <w:szCs w:val="16"/>
                <w:lang w:val="en-US" w:eastAsia="zh-CN"/>
              </w:rPr>
              <w:t xml:space="preserve">C </w:t>
            </w:r>
            <w:r>
              <w:rPr>
                <w:rFonts w:asciiTheme="majorBidi" w:hAnsiTheme="majorBidi" w:cstheme="majorBidi"/>
                <w:b/>
                <w:bCs/>
                <w:i/>
                <w:iCs/>
                <w:sz w:val="16"/>
                <w:szCs w:val="16"/>
                <w:vertAlign w:val="superscript"/>
                <w:lang w:val="en-US" w:eastAsia="zh-CN"/>
              </w:rPr>
              <w:t>_</w:t>
            </w:r>
            <w:r>
              <w:rPr>
                <w:rFonts w:asciiTheme="majorBidi" w:hAnsiTheme="majorBidi" w:cstheme="majorBidi"/>
                <w:b/>
                <w:bCs/>
                <w:i/>
                <w:iCs/>
                <w:sz w:val="16"/>
                <w:szCs w:val="16"/>
                <w:lang w:val="en-US" w:eastAsia="zh-CN"/>
              </w:rPr>
              <w:t xml:space="preserve"> CHARACTERISTICS TO BE PROVIDED FOR EACH GROUP OF FREQUENCY ASSIGNMENTS FOR A SATELLITE ANTENNA BEAM OR </w:t>
            </w:r>
            <w:r>
              <w:rPr>
                <w:rFonts w:asciiTheme="majorBidi" w:hAnsiTheme="majorBidi" w:cstheme="majorBidi"/>
                <w:b/>
                <w:bCs/>
                <w:i/>
                <w:iCs/>
                <w:sz w:val="16"/>
                <w:szCs w:val="16"/>
                <w:lang w:val="en-US" w:eastAsia="zh-CN"/>
              </w:rPr>
              <w:br/>
              <w:t>AN EARTH STATION OR RADIO ASTRONOMY ANTENNA</w:t>
            </w:r>
          </w:p>
        </w:tc>
        <w:tc>
          <w:tcPr>
            <w:tcW w:w="798" w:type="dxa"/>
            <w:tcBorders>
              <w:top w:val="single" w:sz="12" w:space="0" w:color="auto"/>
              <w:left w:val="double" w:sz="4" w:space="0" w:color="auto"/>
              <w:bottom w:val="single" w:sz="4" w:space="0" w:color="auto"/>
              <w:right w:val="single" w:sz="4" w:space="0" w:color="auto"/>
            </w:tcBorders>
            <w:textDirection w:val="btLr"/>
            <w:vAlign w:val="center"/>
            <w:hideMark/>
          </w:tcPr>
          <w:p w14:paraId="4E28010D"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Advance publication of a geostationary-</w:t>
            </w:r>
            <w:r>
              <w:rPr>
                <w:rFonts w:asciiTheme="majorBidi" w:hAnsiTheme="majorBidi" w:cstheme="majorBidi"/>
                <w:b/>
                <w:bCs/>
                <w:sz w:val="16"/>
                <w:szCs w:val="16"/>
                <w:lang w:val="en-US"/>
              </w:rPr>
              <w:br/>
              <w:t>satellite network</w:t>
            </w:r>
          </w:p>
        </w:tc>
        <w:tc>
          <w:tcPr>
            <w:tcW w:w="797" w:type="dxa"/>
            <w:tcBorders>
              <w:top w:val="single" w:sz="12" w:space="0" w:color="auto"/>
              <w:left w:val="nil"/>
              <w:bottom w:val="single" w:sz="4" w:space="0" w:color="auto"/>
              <w:right w:val="single" w:sz="4" w:space="0" w:color="auto"/>
            </w:tcBorders>
            <w:textDirection w:val="btLr"/>
            <w:vAlign w:val="center"/>
            <w:hideMark/>
          </w:tcPr>
          <w:p w14:paraId="6FBD3B3E" w14:textId="77777777" w:rsidR="005950E2" w:rsidRDefault="005950E2"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subject to coordination under Section II </w:t>
            </w:r>
            <w:r>
              <w:rPr>
                <w:rFonts w:asciiTheme="majorBidi" w:hAnsiTheme="majorBidi" w:cstheme="majorBidi"/>
                <w:b/>
                <w:bCs/>
                <w:sz w:val="16"/>
                <w:szCs w:val="16"/>
                <w:lang w:val="en-US"/>
              </w:rPr>
              <w:br/>
              <w:t>of Article 9</w:t>
            </w:r>
          </w:p>
        </w:tc>
        <w:tc>
          <w:tcPr>
            <w:tcW w:w="796" w:type="dxa"/>
            <w:tcBorders>
              <w:top w:val="single" w:sz="12" w:space="0" w:color="auto"/>
              <w:left w:val="nil"/>
              <w:bottom w:val="single" w:sz="4" w:space="0" w:color="auto"/>
              <w:right w:val="single" w:sz="4" w:space="0" w:color="auto"/>
            </w:tcBorders>
            <w:textDirection w:val="btLr"/>
            <w:vAlign w:val="center"/>
            <w:hideMark/>
          </w:tcPr>
          <w:p w14:paraId="4996AC77" w14:textId="77777777" w:rsidR="005950E2" w:rsidRDefault="005950E2"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Advance publication of a non-geostationary-satellite network or system not subject to coordination under Section II </w:t>
            </w:r>
            <w:r>
              <w:rPr>
                <w:rFonts w:asciiTheme="majorBidi" w:hAnsiTheme="majorBidi" w:cstheme="majorBidi"/>
                <w:b/>
                <w:bCs/>
                <w:sz w:val="16"/>
                <w:szCs w:val="16"/>
                <w:lang w:val="en-US"/>
              </w:rPr>
              <w:br/>
              <w:t>of Article 9</w:t>
            </w:r>
          </w:p>
        </w:tc>
        <w:tc>
          <w:tcPr>
            <w:tcW w:w="795" w:type="dxa"/>
            <w:tcBorders>
              <w:top w:val="single" w:sz="12" w:space="0" w:color="auto"/>
              <w:left w:val="nil"/>
              <w:bottom w:val="single" w:sz="4" w:space="0" w:color="auto"/>
              <w:right w:val="single" w:sz="4" w:space="0" w:color="auto"/>
            </w:tcBorders>
            <w:textDirection w:val="btLr"/>
            <w:vAlign w:val="center"/>
            <w:hideMark/>
          </w:tcPr>
          <w:p w14:paraId="34631D49" w14:textId="77777777" w:rsidR="005950E2" w:rsidRDefault="005950E2" w:rsidP="003D36B2">
            <w:pPr>
              <w:spacing w:before="0" w:after="40" w:line="160" w:lineRule="exact"/>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 geostationary-satellite network (including space operation functions under Article 2A of Appendices 30 or 30A) </w:t>
            </w:r>
          </w:p>
        </w:tc>
        <w:tc>
          <w:tcPr>
            <w:tcW w:w="795" w:type="dxa"/>
            <w:tcBorders>
              <w:top w:val="single" w:sz="12" w:space="0" w:color="auto"/>
              <w:left w:val="nil"/>
              <w:bottom w:val="single" w:sz="4" w:space="0" w:color="auto"/>
              <w:right w:val="single" w:sz="4" w:space="0" w:color="auto"/>
            </w:tcBorders>
            <w:textDirection w:val="btLr"/>
            <w:vAlign w:val="center"/>
            <w:hideMark/>
          </w:tcPr>
          <w:p w14:paraId="59673B01"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Notification or coordination of a non-geostationary-satellite network or system</w:t>
            </w:r>
          </w:p>
        </w:tc>
        <w:tc>
          <w:tcPr>
            <w:tcW w:w="798" w:type="dxa"/>
            <w:tcBorders>
              <w:top w:val="single" w:sz="12" w:space="0" w:color="auto"/>
              <w:left w:val="nil"/>
              <w:bottom w:val="single" w:sz="4" w:space="0" w:color="auto"/>
              <w:right w:val="single" w:sz="4" w:space="0" w:color="auto"/>
            </w:tcBorders>
            <w:textDirection w:val="btLr"/>
            <w:vAlign w:val="center"/>
            <w:hideMark/>
          </w:tcPr>
          <w:p w14:paraId="684F8C1F"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Notification or coordination of an earth station (including notification under </w:t>
            </w:r>
            <w:r>
              <w:rPr>
                <w:rFonts w:asciiTheme="majorBidi" w:hAnsiTheme="majorBidi" w:cstheme="majorBidi"/>
                <w:b/>
                <w:bCs/>
                <w:sz w:val="16"/>
                <w:szCs w:val="16"/>
                <w:lang w:val="en-US"/>
              </w:rPr>
              <w:br/>
              <w:t xml:space="preserve">Appendices 30A or 30B) </w:t>
            </w:r>
          </w:p>
        </w:tc>
        <w:tc>
          <w:tcPr>
            <w:tcW w:w="795" w:type="dxa"/>
            <w:tcBorders>
              <w:top w:val="single" w:sz="12" w:space="0" w:color="auto"/>
              <w:left w:val="nil"/>
              <w:bottom w:val="single" w:sz="4" w:space="0" w:color="auto"/>
              <w:right w:val="single" w:sz="4" w:space="0" w:color="auto"/>
            </w:tcBorders>
            <w:textDirection w:val="btLr"/>
            <w:vAlign w:val="center"/>
            <w:hideMark/>
          </w:tcPr>
          <w:p w14:paraId="4EBF7DA4"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broadcasting-satellite service under Appendix 30 (Articles 4 and 5)</w:t>
            </w:r>
          </w:p>
        </w:tc>
        <w:tc>
          <w:tcPr>
            <w:tcW w:w="869" w:type="dxa"/>
            <w:tcBorders>
              <w:top w:val="single" w:sz="12" w:space="0" w:color="auto"/>
              <w:left w:val="nil"/>
              <w:bottom w:val="single" w:sz="4" w:space="0" w:color="auto"/>
              <w:right w:val="single" w:sz="4" w:space="0" w:color="auto"/>
            </w:tcBorders>
            <w:textDirection w:val="btLr"/>
            <w:vAlign w:val="center"/>
            <w:hideMark/>
          </w:tcPr>
          <w:p w14:paraId="2343EA80"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 xml:space="preserve">Notice for a satellite network </w:t>
            </w:r>
            <w:r>
              <w:rPr>
                <w:rFonts w:asciiTheme="majorBidi" w:hAnsiTheme="majorBidi" w:cstheme="majorBidi"/>
                <w:b/>
                <w:bCs/>
                <w:sz w:val="16"/>
                <w:szCs w:val="16"/>
                <w:lang w:val="en-US"/>
              </w:rPr>
              <w:br/>
              <w:t xml:space="preserve">(feeder-link) under Appendix 30A </w:t>
            </w:r>
            <w:r>
              <w:rPr>
                <w:rFonts w:asciiTheme="majorBidi" w:hAnsiTheme="majorBidi" w:cstheme="majorBidi"/>
                <w:b/>
                <w:bCs/>
                <w:sz w:val="16"/>
                <w:szCs w:val="16"/>
                <w:lang w:val="en-US"/>
              </w:rPr>
              <w:br/>
              <w:t>(Articles 4 and 5)</w:t>
            </w:r>
          </w:p>
        </w:tc>
        <w:tc>
          <w:tcPr>
            <w:tcW w:w="869" w:type="dxa"/>
            <w:tcBorders>
              <w:top w:val="single" w:sz="12" w:space="0" w:color="auto"/>
              <w:left w:val="nil"/>
              <w:bottom w:val="single" w:sz="4" w:space="0" w:color="auto"/>
              <w:right w:val="double" w:sz="6" w:space="0" w:color="auto"/>
            </w:tcBorders>
            <w:textDirection w:val="btLr"/>
            <w:vAlign w:val="center"/>
            <w:hideMark/>
          </w:tcPr>
          <w:p w14:paraId="7F87F5E1"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Notice for a satellite network in the fixed-</w:t>
            </w:r>
            <w:r>
              <w:rPr>
                <w:rFonts w:asciiTheme="majorBidi" w:hAnsiTheme="majorBidi" w:cstheme="majorBidi"/>
                <w:b/>
                <w:bCs/>
                <w:sz w:val="16"/>
                <w:szCs w:val="16"/>
                <w:lang w:val="en-US"/>
              </w:rPr>
              <w:br/>
              <w:t xml:space="preserve">satellite service under Appendix 30B </w:t>
            </w:r>
            <w:r>
              <w:rPr>
                <w:rFonts w:asciiTheme="majorBidi" w:hAnsiTheme="majorBidi" w:cstheme="majorBidi"/>
                <w:b/>
                <w:bCs/>
                <w:sz w:val="16"/>
                <w:szCs w:val="16"/>
                <w:lang w:val="en-US"/>
              </w:rPr>
              <w:br/>
              <w:t>(Articles 6 and 8)</w:t>
            </w:r>
          </w:p>
        </w:tc>
        <w:tc>
          <w:tcPr>
            <w:tcW w:w="1350" w:type="dxa"/>
            <w:tcBorders>
              <w:top w:val="single" w:sz="12" w:space="0" w:color="auto"/>
              <w:left w:val="nil"/>
              <w:bottom w:val="single" w:sz="4" w:space="0" w:color="auto"/>
              <w:right w:val="nil"/>
            </w:tcBorders>
            <w:textDirection w:val="btLr"/>
            <w:vAlign w:val="center"/>
            <w:hideMark/>
          </w:tcPr>
          <w:p w14:paraId="1DF0C096"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Items in Appendix</w:t>
            </w:r>
          </w:p>
        </w:tc>
        <w:tc>
          <w:tcPr>
            <w:tcW w:w="603" w:type="dxa"/>
            <w:tcBorders>
              <w:top w:val="single" w:sz="12" w:space="0" w:color="auto"/>
              <w:left w:val="double" w:sz="6" w:space="0" w:color="auto"/>
              <w:bottom w:val="single" w:sz="4" w:space="0" w:color="auto"/>
              <w:right w:val="single" w:sz="12" w:space="0" w:color="auto"/>
            </w:tcBorders>
            <w:textDirection w:val="btLr"/>
            <w:vAlign w:val="center"/>
            <w:hideMark/>
          </w:tcPr>
          <w:p w14:paraId="3818FA1B" w14:textId="77777777" w:rsidR="005950E2" w:rsidRDefault="005950E2" w:rsidP="003D36B2">
            <w:pPr>
              <w:spacing w:before="40" w:after="40"/>
              <w:jc w:val="center"/>
              <w:rPr>
                <w:rFonts w:asciiTheme="majorBidi" w:hAnsiTheme="majorBidi" w:cstheme="majorBidi"/>
                <w:b/>
                <w:bCs/>
                <w:sz w:val="16"/>
                <w:szCs w:val="16"/>
                <w:lang w:val="en-US"/>
              </w:rPr>
            </w:pPr>
            <w:r>
              <w:rPr>
                <w:rFonts w:asciiTheme="majorBidi" w:hAnsiTheme="majorBidi" w:cstheme="majorBidi"/>
                <w:b/>
                <w:bCs/>
                <w:sz w:val="16"/>
                <w:szCs w:val="16"/>
                <w:lang w:val="en-US"/>
              </w:rPr>
              <w:t>Radio astronomy</w:t>
            </w:r>
          </w:p>
        </w:tc>
      </w:tr>
      <w:tr w:rsidR="00227079" w14:paraId="5D8E6A0F" w14:textId="77777777" w:rsidTr="003D36B2">
        <w:trPr>
          <w:cantSplit/>
          <w:jc w:val="center"/>
        </w:trPr>
        <w:tc>
          <w:tcPr>
            <w:tcW w:w="1179" w:type="dxa"/>
            <w:tcBorders>
              <w:top w:val="single" w:sz="4" w:space="0" w:color="auto"/>
              <w:left w:val="single" w:sz="12" w:space="0" w:color="auto"/>
              <w:bottom w:val="single" w:sz="4" w:space="0" w:color="auto"/>
              <w:right w:val="double" w:sz="6" w:space="0" w:color="auto"/>
            </w:tcBorders>
            <w:noWrap/>
            <w:hideMark/>
          </w:tcPr>
          <w:p w14:paraId="17ED0D96" w14:textId="12818244" w:rsidR="00227079" w:rsidRDefault="00227079" w:rsidP="00227079">
            <w:pPr>
              <w:tabs>
                <w:tab w:val="left" w:pos="720"/>
              </w:tabs>
              <w:overflowPunct/>
              <w:autoSpaceDE/>
              <w:adjustRightInd/>
              <w:spacing w:before="40" w:after="40"/>
              <w:rPr>
                <w:rFonts w:asciiTheme="majorBidi" w:hAnsiTheme="majorBidi" w:cstheme="majorBidi"/>
                <w:sz w:val="18"/>
                <w:szCs w:val="18"/>
                <w:lang w:val="en-US" w:eastAsia="zh-CN"/>
              </w:rPr>
            </w:pPr>
            <w:r>
              <w:rPr>
                <w:color w:val="000000"/>
                <w:sz w:val="18"/>
                <w:szCs w:val="18"/>
                <w:lang w:val="en-US"/>
              </w:rPr>
              <w:t>…</w:t>
            </w:r>
          </w:p>
        </w:tc>
        <w:tc>
          <w:tcPr>
            <w:tcW w:w="7935" w:type="dxa"/>
            <w:tcBorders>
              <w:top w:val="single" w:sz="4" w:space="0" w:color="auto"/>
              <w:left w:val="nil"/>
              <w:bottom w:val="single" w:sz="4" w:space="0" w:color="auto"/>
              <w:right w:val="double" w:sz="4" w:space="0" w:color="auto"/>
            </w:tcBorders>
            <w:hideMark/>
          </w:tcPr>
          <w:p w14:paraId="30F4AC06" w14:textId="36EA445D" w:rsidR="00227079" w:rsidRDefault="00227079" w:rsidP="00227079">
            <w:pPr>
              <w:keepNext/>
              <w:spacing w:before="40" w:after="40"/>
              <w:ind w:left="340"/>
              <w:rPr>
                <w:sz w:val="18"/>
                <w:szCs w:val="18"/>
                <w:lang w:val="en-US"/>
              </w:rPr>
            </w:pPr>
            <w:r w:rsidRPr="00FB6182">
              <w:rPr>
                <w:color w:val="000000"/>
                <w:sz w:val="18"/>
                <w:szCs w:val="18"/>
                <w:lang w:val="en-US"/>
              </w:rPr>
              <w:t>…</w:t>
            </w:r>
          </w:p>
        </w:tc>
        <w:tc>
          <w:tcPr>
            <w:tcW w:w="798" w:type="dxa"/>
            <w:tcBorders>
              <w:top w:val="single" w:sz="4" w:space="0" w:color="auto"/>
              <w:left w:val="double" w:sz="4" w:space="0" w:color="auto"/>
              <w:bottom w:val="single" w:sz="4" w:space="0" w:color="auto"/>
              <w:right w:val="single" w:sz="4" w:space="0" w:color="auto"/>
            </w:tcBorders>
            <w:shd w:val="clear" w:color="auto" w:fill="FFFFFF"/>
          </w:tcPr>
          <w:p w14:paraId="35782072" w14:textId="544D6486"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7" w:type="dxa"/>
            <w:tcBorders>
              <w:top w:val="single" w:sz="4" w:space="0" w:color="auto"/>
              <w:left w:val="nil"/>
              <w:bottom w:val="single" w:sz="4" w:space="0" w:color="auto"/>
              <w:right w:val="single" w:sz="4" w:space="0" w:color="auto"/>
            </w:tcBorders>
            <w:shd w:val="clear" w:color="auto" w:fill="FFFFFF"/>
          </w:tcPr>
          <w:p w14:paraId="5C818D14" w14:textId="3816401F"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6" w:type="dxa"/>
            <w:tcBorders>
              <w:top w:val="single" w:sz="4" w:space="0" w:color="auto"/>
              <w:left w:val="nil"/>
              <w:bottom w:val="single" w:sz="4" w:space="0" w:color="auto"/>
              <w:right w:val="single" w:sz="4" w:space="0" w:color="auto"/>
            </w:tcBorders>
            <w:shd w:val="clear" w:color="auto" w:fill="FFFFFF"/>
          </w:tcPr>
          <w:p w14:paraId="710E2608" w14:textId="48A6BE20"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5" w:type="dxa"/>
            <w:tcBorders>
              <w:top w:val="single" w:sz="4" w:space="0" w:color="auto"/>
              <w:left w:val="nil"/>
              <w:bottom w:val="single" w:sz="4" w:space="0" w:color="auto"/>
              <w:right w:val="single" w:sz="4" w:space="0" w:color="auto"/>
            </w:tcBorders>
            <w:shd w:val="clear" w:color="auto" w:fill="FFFFFF"/>
            <w:hideMark/>
          </w:tcPr>
          <w:p w14:paraId="46D60514" w14:textId="78A969B5"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5" w:type="dxa"/>
            <w:tcBorders>
              <w:top w:val="single" w:sz="4" w:space="0" w:color="auto"/>
              <w:left w:val="nil"/>
              <w:bottom w:val="single" w:sz="4" w:space="0" w:color="auto"/>
              <w:right w:val="single" w:sz="4" w:space="0" w:color="auto"/>
            </w:tcBorders>
            <w:shd w:val="clear" w:color="auto" w:fill="FFFFFF"/>
          </w:tcPr>
          <w:p w14:paraId="1B8DB9FE" w14:textId="1649347A"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8" w:type="dxa"/>
            <w:tcBorders>
              <w:top w:val="single" w:sz="4" w:space="0" w:color="auto"/>
              <w:left w:val="nil"/>
              <w:bottom w:val="single" w:sz="4" w:space="0" w:color="auto"/>
              <w:right w:val="nil"/>
            </w:tcBorders>
            <w:shd w:val="clear" w:color="auto" w:fill="FFFFFF"/>
          </w:tcPr>
          <w:p w14:paraId="27250411" w14:textId="116ED935"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795" w:type="dxa"/>
            <w:tcBorders>
              <w:top w:val="single" w:sz="4" w:space="0" w:color="auto"/>
              <w:left w:val="single" w:sz="4" w:space="0" w:color="auto"/>
              <w:bottom w:val="single" w:sz="4" w:space="0" w:color="auto"/>
              <w:right w:val="single" w:sz="4" w:space="0" w:color="auto"/>
            </w:tcBorders>
          </w:tcPr>
          <w:p w14:paraId="5219BBE5" w14:textId="648F7229"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869" w:type="dxa"/>
            <w:tcBorders>
              <w:top w:val="single" w:sz="4" w:space="0" w:color="auto"/>
              <w:left w:val="nil"/>
              <w:bottom w:val="single" w:sz="4" w:space="0" w:color="auto"/>
              <w:right w:val="single" w:sz="4" w:space="0" w:color="auto"/>
            </w:tcBorders>
          </w:tcPr>
          <w:p w14:paraId="404A111D" w14:textId="6E1B79AA"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869" w:type="dxa"/>
            <w:tcBorders>
              <w:top w:val="single" w:sz="4" w:space="0" w:color="auto"/>
              <w:left w:val="nil"/>
              <w:bottom w:val="single" w:sz="4" w:space="0" w:color="auto"/>
              <w:right w:val="double" w:sz="6" w:space="0" w:color="auto"/>
            </w:tcBorders>
            <w:shd w:val="clear" w:color="auto" w:fill="FFFFFF"/>
            <w:hideMark/>
          </w:tcPr>
          <w:p w14:paraId="747F65F7" w14:textId="301A0FC6"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FB6182">
              <w:rPr>
                <w:color w:val="000000"/>
                <w:sz w:val="18"/>
                <w:szCs w:val="18"/>
                <w:lang w:val="en-US"/>
              </w:rPr>
              <w:t>…</w:t>
            </w:r>
          </w:p>
        </w:tc>
        <w:tc>
          <w:tcPr>
            <w:tcW w:w="1350" w:type="dxa"/>
            <w:tcBorders>
              <w:top w:val="single" w:sz="4" w:space="0" w:color="auto"/>
              <w:left w:val="double" w:sz="6" w:space="0" w:color="auto"/>
              <w:bottom w:val="single" w:sz="4" w:space="0" w:color="auto"/>
              <w:right w:val="double" w:sz="6" w:space="0" w:color="auto"/>
            </w:tcBorders>
            <w:hideMark/>
          </w:tcPr>
          <w:p w14:paraId="5677AC2A" w14:textId="7B569592" w:rsidR="00227079" w:rsidRDefault="00227079" w:rsidP="00227079">
            <w:pPr>
              <w:tabs>
                <w:tab w:val="left" w:pos="720"/>
              </w:tabs>
              <w:overflowPunct/>
              <w:autoSpaceDE/>
              <w:adjustRightInd/>
              <w:spacing w:before="40" w:after="40"/>
              <w:rPr>
                <w:rFonts w:asciiTheme="majorBidi" w:hAnsiTheme="majorBidi" w:cstheme="majorBidi"/>
                <w:sz w:val="18"/>
                <w:szCs w:val="18"/>
                <w:lang w:val="en-US" w:eastAsia="zh-CN"/>
              </w:rPr>
            </w:pPr>
            <w:r w:rsidRPr="00FB6182">
              <w:rPr>
                <w:color w:val="000000"/>
                <w:sz w:val="18"/>
                <w:szCs w:val="18"/>
                <w:lang w:val="en-US"/>
              </w:rPr>
              <w:t>…</w:t>
            </w:r>
          </w:p>
        </w:tc>
        <w:tc>
          <w:tcPr>
            <w:tcW w:w="603" w:type="dxa"/>
            <w:tcBorders>
              <w:top w:val="single" w:sz="4" w:space="0" w:color="auto"/>
              <w:left w:val="double" w:sz="6" w:space="0" w:color="auto"/>
              <w:bottom w:val="single" w:sz="4" w:space="0" w:color="auto"/>
              <w:right w:val="single" w:sz="12" w:space="0" w:color="auto"/>
            </w:tcBorders>
            <w:vAlign w:val="center"/>
          </w:tcPr>
          <w:p w14:paraId="4814B5C7" w14:textId="652B6774" w:rsidR="00227079" w:rsidRDefault="00227079" w:rsidP="00227079">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color w:val="000000"/>
                <w:sz w:val="18"/>
                <w:szCs w:val="18"/>
                <w:lang w:val="en-US"/>
              </w:rPr>
              <w:t>…</w:t>
            </w:r>
          </w:p>
        </w:tc>
      </w:tr>
      <w:tr w:rsidR="005950E2" w14:paraId="5456C121" w14:textId="77777777" w:rsidTr="003D36B2">
        <w:trPr>
          <w:cantSplit/>
          <w:jc w:val="center"/>
        </w:trPr>
        <w:tc>
          <w:tcPr>
            <w:tcW w:w="1179" w:type="dxa"/>
            <w:tcBorders>
              <w:top w:val="nil"/>
              <w:left w:val="single" w:sz="12" w:space="0" w:color="auto"/>
              <w:bottom w:val="single" w:sz="4" w:space="0" w:color="000000"/>
              <w:right w:val="double" w:sz="6" w:space="0" w:color="auto"/>
            </w:tcBorders>
            <w:shd w:val="clear" w:color="auto" w:fill="FFFFFF"/>
            <w:hideMark/>
          </w:tcPr>
          <w:p w14:paraId="3B87A854" w14:textId="77777777" w:rsidR="005950E2" w:rsidRPr="008C15AB" w:rsidRDefault="005950E2" w:rsidP="003D36B2">
            <w:pPr>
              <w:keepNext/>
              <w:tabs>
                <w:tab w:val="left" w:pos="720"/>
              </w:tabs>
              <w:overflowPunct/>
              <w:autoSpaceDE/>
              <w:adjustRightInd/>
              <w:spacing w:before="40" w:after="40"/>
              <w:rPr>
                <w:rFonts w:asciiTheme="majorBidi" w:hAnsiTheme="majorBidi" w:cstheme="majorBidi"/>
                <w:sz w:val="18"/>
                <w:szCs w:val="18"/>
                <w:lang w:val="en-US" w:eastAsia="zh-CN"/>
              </w:rPr>
            </w:pPr>
            <w:r w:rsidRPr="008C15AB">
              <w:rPr>
                <w:rFonts w:asciiTheme="majorBidi" w:hAnsiTheme="majorBidi" w:cstheme="majorBidi"/>
                <w:b/>
                <w:bCs/>
                <w:sz w:val="18"/>
                <w:szCs w:val="18"/>
                <w:lang w:eastAsia="zh-CN"/>
              </w:rPr>
              <w:t>C.11</w:t>
            </w:r>
          </w:p>
        </w:tc>
        <w:tc>
          <w:tcPr>
            <w:tcW w:w="7935" w:type="dxa"/>
            <w:tcBorders>
              <w:top w:val="single" w:sz="4" w:space="0" w:color="auto"/>
              <w:left w:val="nil"/>
              <w:bottom w:val="single" w:sz="4" w:space="0" w:color="auto"/>
              <w:right w:val="double" w:sz="4" w:space="0" w:color="auto"/>
            </w:tcBorders>
          </w:tcPr>
          <w:p w14:paraId="5E51610D" w14:textId="77777777" w:rsidR="005950E2" w:rsidRPr="008476A6" w:rsidRDefault="005950E2" w:rsidP="003D36B2">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eastAsia="zh-CN"/>
              </w:rPr>
            </w:pPr>
            <w:r w:rsidRPr="008476A6">
              <w:rPr>
                <w:rFonts w:asciiTheme="majorBidi" w:hAnsiTheme="majorBidi" w:cstheme="majorBidi"/>
                <w:b/>
                <w:bCs/>
                <w:sz w:val="18"/>
                <w:szCs w:val="18"/>
                <w:lang w:eastAsia="zh-CN"/>
              </w:rPr>
              <w:t>SERVICE AREA (S)</w:t>
            </w:r>
          </w:p>
          <w:p w14:paraId="730514F3" w14:textId="77777777" w:rsidR="005950E2" w:rsidRDefault="005950E2" w:rsidP="003D36B2">
            <w:pPr>
              <w:keepNext/>
              <w:spacing w:before="40" w:after="40"/>
              <w:ind w:left="510"/>
              <w:rPr>
                <w:rFonts w:asciiTheme="majorBidi" w:hAnsiTheme="majorBidi" w:cstheme="majorBidi"/>
                <w:b/>
                <w:bCs/>
                <w:sz w:val="18"/>
                <w:szCs w:val="18"/>
                <w:lang w:val="en-US" w:eastAsia="zh-CN"/>
              </w:rPr>
            </w:pPr>
            <w:r w:rsidRPr="008476A6">
              <w:rPr>
                <w:i/>
                <w:iCs/>
                <w:sz w:val="18"/>
                <w:szCs w:val="18"/>
              </w:rPr>
              <w:t>For all space applications except active or passive sensors</w:t>
            </w:r>
          </w:p>
        </w:tc>
        <w:tc>
          <w:tcPr>
            <w:tcW w:w="7312" w:type="dxa"/>
            <w:gridSpan w:val="9"/>
            <w:tcBorders>
              <w:top w:val="single" w:sz="4" w:space="0" w:color="000000"/>
              <w:left w:val="double" w:sz="4" w:space="0" w:color="auto"/>
              <w:bottom w:val="single" w:sz="4" w:space="0" w:color="000000"/>
              <w:right w:val="double" w:sz="6" w:space="0" w:color="auto"/>
            </w:tcBorders>
            <w:shd w:val="pct20" w:color="000000" w:fill="FFFFFF"/>
            <w:vAlign w:val="center"/>
          </w:tcPr>
          <w:p w14:paraId="25019754" w14:textId="77777777" w:rsidR="005950E2" w:rsidRDefault="005950E2" w:rsidP="003D36B2">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1350" w:type="dxa"/>
            <w:tcBorders>
              <w:top w:val="nil"/>
              <w:left w:val="double" w:sz="6" w:space="0" w:color="auto"/>
              <w:bottom w:val="single" w:sz="4" w:space="0" w:color="000000"/>
              <w:right w:val="double" w:sz="6" w:space="0" w:color="auto"/>
            </w:tcBorders>
            <w:shd w:val="clear" w:color="auto" w:fill="FFFFFF"/>
          </w:tcPr>
          <w:p w14:paraId="49173E77" w14:textId="77777777" w:rsidR="005950E2" w:rsidRDefault="005950E2" w:rsidP="003D36B2">
            <w:pPr>
              <w:keepNext/>
              <w:tabs>
                <w:tab w:val="left" w:pos="720"/>
              </w:tabs>
              <w:overflowPunct/>
              <w:autoSpaceDE/>
              <w:adjustRightInd/>
              <w:spacing w:before="40" w:after="40"/>
              <w:rPr>
                <w:rFonts w:asciiTheme="majorBidi" w:hAnsiTheme="majorBidi" w:cstheme="majorBidi"/>
                <w:sz w:val="18"/>
                <w:szCs w:val="18"/>
                <w:lang w:val="en-US" w:eastAsia="zh-CN"/>
              </w:rPr>
            </w:pPr>
            <w:r w:rsidRPr="008476A6">
              <w:rPr>
                <w:rFonts w:asciiTheme="majorBidi" w:hAnsiTheme="majorBidi" w:cstheme="majorBidi"/>
                <w:b/>
                <w:bCs/>
                <w:sz w:val="18"/>
                <w:szCs w:val="18"/>
                <w:lang w:eastAsia="zh-CN"/>
              </w:rPr>
              <w:t>C.11</w:t>
            </w:r>
          </w:p>
        </w:tc>
        <w:tc>
          <w:tcPr>
            <w:tcW w:w="603" w:type="dxa"/>
            <w:tcBorders>
              <w:top w:val="single" w:sz="4" w:space="0" w:color="000000"/>
              <w:left w:val="double" w:sz="6" w:space="0" w:color="auto"/>
              <w:bottom w:val="single" w:sz="4" w:space="0" w:color="000000"/>
              <w:right w:val="single" w:sz="12" w:space="0" w:color="auto"/>
            </w:tcBorders>
            <w:shd w:val="pct20" w:color="000000" w:fill="FFFFFF"/>
            <w:vAlign w:val="center"/>
          </w:tcPr>
          <w:p w14:paraId="1BC449FA" w14:textId="77777777" w:rsidR="005950E2" w:rsidRDefault="005950E2" w:rsidP="003D36B2">
            <w:pPr>
              <w:keepNext/>
              <w:tabs>
                <w:tab w:val="left" w:pos="720"/>
              </w:tabs>
              <w:overflowPunct/>
              <w:autoSpaceDE/>
              <w:adjustRightInd/>
              <w:spacing w:before="40" w:after="40"/>
              <w:jc w:val="center"/>
              <w:rPr>
                <w:rFonts w:asciiTheme="majorBidi" w:hAnsiTheme="majorBidi" w:cstheme="majorBidi"/>
                <w:b/>
                <w:bCs/>
                <w:sz w:val="18"/>
                <w:szCs w:val="18"/>
                <w:lang w:val="en-US" w:eastAsia="zh-CN"/>
              </w:rPr>
            </w:pPr>
            <w:r w:rsidRPr="008476A6">
              <w:rPr>
                <w:rFonts w:asciiTheme="majorBidi" w:hAnsiTheme="majorBidi" w:cstheme="majorBidi"/>
                <w:b/>
                <w:bCs/>
                <w:sz w:val="18"/>
                <w:szCs w:val="18"/>
                <w:lang w:eastAsia="zh-CN"/>
              </w:rPr>
              <w:t> </w:t>
            </w:r>
          </w:p>
        </w:tc>
      </w:tr>
      <w:tr w:rsidR="005950E2" w14:paraId="2C14CD05" w14:textId="77777777" w:rsidTr="003D36B2">
        <w:trPr>
          <w:cantSplit/>
          <w:jc w:val="center"/>
        </w:trPr>
        <w:tc>
          <w:tcPr>
            <w:tcW w:w="1179" w:type="dxa"/>
            <w:tcBorders>
              <w:top w:val="single" w:sz="4" w:space="0" w:color="auto"/>
              <w:left w:val="single" w:sz="12" w:space="0" w:color="auto"/>
              <w:bottom w:val="single" w:sz="4" w:space="0" w:color="000000"/>
              <w:right w:val="double" w:sz="6" w:space="0" w:color="auto"/>
            </w:tcBorders>
            <w:shd w:val="clear" w:color="auto" w:fill="FFFFFF"/>
            <w:hideMark/>
          </w:tcPr>
          <w:p w14:paraId="1F3BE981" w14:textId="77777777" w:rsidR="005950E2" w:rsidRPr="008C15AB" w:rsidRDefault="005950E2" w:rsidP="003D36B2">
            <w:pPr>
              <w:tabs>
                <w:tab w:val="left" w:pos="720"/>
              </w:tabs>
              <w:overflowPunct/>
              <w:autoSpaceDE/>
              <w:adjustRightInd/>
              <w:spacing w:before="40" w:after="40"/>
              <w:rPr>
                <w:rFonts w:asciiTheme="majorBidi" w:hAnsiTheme="majorBidi" w:cstheme="majorBidi"/>
                <w:sz w:val="18"/>
                <w:szCs w:val="18"/>
                <w:lang w:val="en-US" w:eastAsia="zh-CN"/>
              </w:rPr>
            </w:pPr>
            <w:r w:rsidRPr="008C15AB">
              <w:rPr>
                <w:rFonts w:asciiTheme="majorBidi" w:hAnsiTheme="majorBidi" w:cstheme="majorBidi"/>
                <w:sz w:val="18"/>
                <w:szCs w:val="18"/>
                <w:lang w:eastAsia="zh-CN"/>
              </w:rPr>
              <w:t>C.11.a</w:t>
            </w:r>
          </w:p>
        </w:tc>
        <w:tc>
          <w:tcPr>
            <w:tcW w:w="7935" w:type="dxa"/>
            <w:tcBorders>
              <w:top w:val="single" w:sz="4" w:space="0" w:color="auto"/>
              <w:left w:val="nil"/>
              <w:bottom w:val="single" w:sz="4" w:space="0" w:color="auto"/>
              <w:right w:val="double" w:sz="4" w:space="0" w:color="auto"/>
            </w:tcBorders>
            <w:shd w:val="clear" w:color="auto" w:fill="FFFFFF"/>
          </w:tcPr>
          <w:p w14:paraId="5879BD86" w14:textId="77777777" w:rsidR="005950E2" w:rsidRPr="002D0D75" w:rsidRDefault="005950E2" w:rsidP="003D36B2">
            <w:pPr>
              <w:keepNext/>
              <w:spacing w:before="40" w:after="40"/>
              <w:ind w:left="170"/>
              <w:rPr>
                <w:sz w:val="18"/>
                <w:szCs w:val="18"/>
              </w:rPr>
            </w:pPr>
            <w:r w:rsidRPr="002D0D75">
              <w:rPr>
                <w:sz w:val="18"/>
                <w:szCs w:val="18"/>
              </w:rPr>
              <w:t>the service area or areas of the satellite beam on the Earth, when the associated transmitting or receiving stations are earth stations</w:t>
            </w:r>
          </w:p>
          <w:p w14:paraId="51689858" w14:textId="77777777" w:rsidR="005950E2" w:rsidRPr="002D0D75" w:rsidRDefault="005950E2" w:rsidP="003D36B2">
            <w:pPr>
              <w:keepNext/>
              <w:spacing w:before="40" w:after="40"/>
              <w:ind w:left="340"/>
              <w:rPr>
                <w:sz w:val="18"/>
                <w:szCs w:val="18"/>
              </w:rPr>
            </w:pPr>
            <w:r w:rsidRPr="002D0D75">
              <w:rPr>
                <w:sz w:val="18"/>
                <w:szCs w:val="18"/>
              </w:rPr>
              <w:t>For a space station submitted in accordance with Appendix </w:t>
            </w:r>
            <w:r w:rsidRPr="002D0D75">
              <w:rPr>
                <w:b/>
                <w:bCs/>
                <w:sz w:val="18"/>
                <w:szCs w:val="18"/>
              </w:rPr>
              <w:t>30</w:t>
            </w:r>
            <w:r w:rsidRPr="002D0D75">
              <w:rPr>
                <w:sz w:val="18"/>
                <w:szCs w:val="18"/>
              </w:rPr>
              <w:t xml:space="preserve">, </w:t>
            </w:r>
            <w:r w:rsidRPr="002D0D75">
              <w:rPr>
                <w:b/>
                <w:bCs/>
                <w:sz w:val="18"/>
                <w:szCs w:val="18"/>
              </w:rPr>
              <w:t>30A</w:t>
            </w:r>
            <w:r w:rsidRPr="002D0D75">
              <w:rPr>
                <w:sz w:val="18"/>
                <w:szCs w:val="18"/>
              </w:rPr>
              <w:t xml:space="preserve"> or </w:t>
            </w:r>
            <w:r w:rsidRPr="002D0D75">
              <w:rPr>
                <w:b/>
                <w:bCs/>
                <w:sz w:val="18"/>
                <w:szCs w:val="18"/>
              </w:rPr>
              <w:t>30B</w:t>
            </w:r>
            <w:r w:rsidRPr="002D0D75">
              <w:rPr>
                <w:sz w:val="18"/>
                <w:szCs w:val="18"/>
              </w:rPr>
              <w:t xml:space="preserve">, the service area identified by a set of a maximum of </w:t>
            </w:r>
            <w:r>
              <w:rPr>
                <w:sz w:val="18"/>
                <w:szCs w:val="18"/>
                <w:lang w:val="en-US"/>
              </w:rPr>
              <w:t>100</w:t>
            </w:r>
            <w:r w:rsidRPr="002D0D75">
              <w:rPr>
                <w:sz w:val="18"/>
                <w:szCs w:val="18"/>
              </w:rPr>
              <w:t xml:space="preserve"> test points and by a service area contour on the surface of the Earth or defined by a minimum elevation angle</w:t>
            </w:r>
          </w:p>
          <w:p w14:paraId="34A93991" w14:textId="77777777" w:rsidR="005950E2" w:rsidRDefault="005950E2" w:rsidP="003D36B2">
            <w:pPr>
              <w:spacing w:before="40" w:after="40"/>
              <w:ind w:left="340"/>
              <w:rPr>
                <w:sz w:val="18"/>
                <w:szCs w:val="18"/>
                <w:lang w:val="en-US"/>
              </w:rPr>
            </w:pPr>
            <w:r w:rsidRPr="00FF78D0">
              <w:rPr>
                <w:i/>
                <w:iCs/>
                <w:sz w:val="18"/>
                <w:szCs w:val="18"/>
                <w:lang w:val="en-US"/>
              </w:rPr>
              <w:t>Note</w:t>
            </w:r>
            <w:r w:rsidRPr="002D0D75">
              <w:rPr>
                <w:sz w:val="18"/>
                <w:szCs w:val="18"/>
                <w:lang w:val="en-US"/>
              </w:rPr>
              <w:t xml:space="preserve"> – When an assignment converted from an allotment is reinstated in the Appendix </w:t>
            </w:r>
            <w:r w:rsidRPr="003C5FC7">
              <w:rPr>
                <w:b/>
                <w:bCs/>
                <w:sz w:val="18"/>
                <w:szCs w:val="18"/>
                <w:lang w:val="en-US"/>
              </w:rPr>
              <w:t>30B</w:t>
            </w:r>
            <w:r w:rsidRPr="002D0D75">
              <w:rPr>
                <w:sz w:val="18"/>
                <w:szCs w:val="18"/>
                <w:lang w:val="en-US"/>
              </w:rPr>
              <w:t xml:space="preserve"> Plan, the notifying administration may choose a maximum of 20 test points within its national territory for the reinstated allotment</w:t>
            </w:r>
          </w:p>
        </w:tc>
        <w:tc>
          <w:tcPr>
            <w:tcW w:w="798" w:type="dxa"/>
            <w:tcBorders>
              <w:top w:val="single" w:sz="4" w:space="0" w:color="auto"/>
              <w:left w:val="double" w:sz="4" w:space="0" w:color="auto"/>
              <w:bottom w:val="single" w:sz="4" w:space="0" w:color="000000"/>
              <w:right w:val="single" w:sz="4" w:space="0" w:color="auto"/>
            </w:tcBorders>
            <w:shd w:val="clear" w:color="auto" w:fill="FFFFFF"/>
            <w:vAlign w:val="center"/>
          </w:tcPr>
          <w:p w14:paraId="5B124218"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7" w:type="dxa"/>
            <w:tcBorders>
              <w:top w:val="single" w:sz="4" w:space="0" w:color="auto"/>
              <w:left w:val="single" w:sz="4" w:space="0" w:color="auto"/>
              <w:bottom w:val="single" w:sz="4" w:space="0" w:color="000000"/>
              <w:right w:val="single" w:sz="4" w:space="0" w:color="auto"/>
            </w:tcBorders>
            <w:shd w:val="clear" w:color="auto" w:fill="FFFFFF"/>
            <w:vAlign w:val="center"/>
          </w:tcPr>
          <w:p w14:paraId="667E8B6D"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p>
        </w:tc>
        <w:tc>
          <w:tcPr>
            <w:tcW w:w="796" w:type="dxa"/>
            <w:tcBorders>
              <w:top w:val="single" w:sz="4" w:space="0" w:color="auto"/>
              <w:left w:val="single" w:sz="4" w:space="0" w:color="auto"/>
              <w:bottom w:val="single" w:sz="4" w:space="0" w:color="000000"/>
              <w:right w:val="single" w:sz="4" w:space="0" w:color="auto"/>
            </w:tcBorders>
            <w:shd w:val="clear" w:color="auto" w:fill="FFFFFF"/>
            <w:vAlign w:val="center"/>
          </w:tcPr>
          <w:p w14:paraId="1FB7C657"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6840C71A"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182325F0"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798" w:type="dxa"/>
            <w:tcBorders>
              <w:top w:val="single" w:sz="4" w:space="0" w:color="auto"/>
              <w:left w:val="single" w:sz="4" w:space="0" w:color="auto"/>
              <w:bottom w:val="single" w:sz="4" w:space="0" w:color="000000"/>
              <w:right w:val="single" w:sz="4" w:space="0" w:color="auto"/>
            </w:tcBorders>
            <w:shd w:val="clear" w:color="auto" w:fill="FFFFFF"/>
            <w:vAlign w:val="center"/>
          </w:tcPr>
          <w:p w14:paraId="17731479"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 </w:t>
            </w:r>
          </w:p>
        </w:tc>
        <w:tc>
          <w:tcPr>
            <w:tcW w:w="795" w:type="dxa"/>
            <w:tcBorders>
              <w:top w:val="single" w:sz="4" w:space="0" w:color="auto"/>
              <w:left w:val="single" w:sz="4" w:space="0" w:color="auto"/>
              <w:bottom w:val="single" w:sz="4" w:space="0" w:color="000000"/>
              <w:right w:val="single" w:sz="4" w:space="0" w:color="auto"/>
            </w:tcBorders>
            <w:shd w:val="clear" w:color="auto" w:fill="FFFFFF"/>
            <w:vAlign w:val="center"/>
          </w:tcPr>
          <w:p w14:paraId="34E526D9"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single" w:sz="4" w:space="0" w:color="auto"/>
            </w:tcBorders>
            <w:shd w:val="clear" w:color="auto" w:fill="FFFFFF"/>
            <w:vAlign w:val="center"/>
          </w:tcPr>
          <w:p w14:paraId="561011D9"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869" w:type="dxa"/>
            <w:tcBorders>
              <w:top w:val="single" w:sz="4" w:space="0" w:color="auto"/>
              <w:left w:val="single" w:sz="4" w:space="0" w:color="auto"/>
              <w:bottom w:val="single" w:sz="4" w:space="0" w:color="000000"/>
              <w:right w:val="double" w:sz="6" w:space="0" w:color="auto"/>
            </w:tcBorders>
            <w:shd w:val="clear" w:color="auto" w:fill="FFFFFF"/>
            <w:vAlign w:val="center"/>
          </w:tcPr>
          <w:p w14:paraId="41898275"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X</w:t>
            </w:r>
          </w:p>
        </w:tc>
        <w:tc>
          <w:tcPr>
            <w:tcW w:w="1350" w:type="dxa"/>
            <w:tcBorders>
              <w:top w:val="single" w:sz="4" w:space="0" w:color="auto"/>
              <w:left w:val="double" w:sz="6" w:space="0" w:color="auto"/>
              <w:bottom w:val="single" w:sz="4" w:space="0" w:color="000000"/>
              <w:right w:val="double" w:sz="6" w:space="0" w:color="auto"/>
            </w:tcBorders>
            <w:shd w:val="clear" w:color="auto" w:fill="FFFFFF"/>
            <w:hideMark/>
          </w:tcPr>
          <w:p w14:paraId="535E8710" w14:textId="77777777" w:rsidR="005950E2" w:rsidRDefault="005950E2" w:rsidP="003D36B2">
            <w:pPr>
              <w:tabs>
                <w:tab w:val="left" w:pos="720"/>
              </w:tabs>
              <w:overflowPunct/>
              <w:autoSpaceDE/>
              <w:adjustRightInd/>
              <w:spacing w:before="40" w:after="40"/>
              <w:rPr>
                <w:rFonts w:asciiTheme="majorBidi" w:hAnsiTheme="majorBidi" w:cstheme="majorBidi"/>
                <w:sz w:val="18"/>
                <w:szCs w:val="18"/>
                <w:lang w:val="en-US" w:eastAsia="zh-CN"/>
              </w:rPr>
            </w:pPr>
            <w:r w:rsidRPr="002D0D75">
              <w:rPr>
                <w:rFonts w:asciiTheme="majorBidi" w:hAnsiTheme="majorBidi" w:cstheme="majorBidi"/>
                <w:sz w:val="18"/>
                <w:szCs w:val="18"/>
                <w:lang w:eastAsia="zh-CN"/>
              </w:rPr>
              <w:t>C.11.a</w:t>
            </w:r>
          </w:p>
        </w:tc>
        <w:tc>
          <w:tcPr>
            <w:tcW w:w="603" w:type="dxa"/>
            <w:tcBorders>
              <w:top w:val="single" w:sz="4" w:space="0" w:color="auto"/>
              <w:left w:val="double" w:sz="6" w:space="0" w:color="auto"/>
              <w:bottom w:val="single" w:sz="4" w:space="0" w:color="000000"/>
              <w:right w:val="single" w:sz="12" w:space="0" w:color="auto"/>
            </w:tcBorders>
            <w:shd w:val="clear" w:color="auto" w:fill="FFFFFF"/>
            <w:vAlign w:val="center"/>
          </w:tcPr>
          <w:p w14:paraId="6C70525E" w14:textId="77777777" w:rsidR="005950E2" w:rsidRDefault="005950E2" w:rsidP="003D36B2">
            <w:pPr>
              <w:tabs>
                <w:tab w:val="left" w:pos="720"/>
              </w:tabs>
              <w:overflowPunct/>
              <w:autoSpaceDE/>
              <w:adjustRightInd/>
              <w:spacing w:before="40" w:after="40"/>
              <w:jc w:val="center"/>
              <w:rPr>
                <w:rFonts w:asciiTheme="majorBidi" w:hAnsiTheme="majorBidi" w:cstheme="majorBidi"/>
                <w:b/>
                <w:bCs/>
                <w:sz w:val="18"/>
                <w:szCs w:val="18"/>
                <w:lang w:val="en-US" w:eastAsia="zh-CN"/>
              </w:rPr>
            </w:pPr>
            <w:r w:rsidRPr="002D0D75">
              <w:rPr>
                <w:rFonts w:asciiTheme="majorBidi" w:hAnsiTheme="majorBidi" w:cstheme="majorBidi"/>
                <w:b/>
                <w:bCs/>
                <w:sz w:val="18"/>
                <w:szCs w:val="18"/>
                <w:lang w:eastAsia="zh-CN"/>
              </w:rPr>
              <w:t> </w:t>
            </w:r>
          </w:p>
        </w:tc>
      </w:tr>
      <w:tr w:rsidR="00554253" w14:paraId="163608AB" w14:textId="77777777" w:rsidTr="003D36B2">
        <w:trPr>
          <w:cantSplit/>
          <w:jc w:val="center"/>
          <w:ins w:id="240" w:author="CEPT" w:date="2023-09-20T11:02:00Z"/>
        </w:trPr>
        <w:tc>
          <w:tcPr>
            <w:tcW w:w="1179" w:type="dxa"/>
            <w:tcBorders>
              <w:top w:val="nil"/>
              <w:left w:val="single" w:sz="12" w:space="0" w:color="auto"/>
              <w:bottom w:val="single" w:sz="4" w:space="0" w:color="000000"/>
              <w:right w:val="double" w:sz="6" w:space="0" w:color="auto"/>
            </w:tcBorders>
            <w:hideMark/>
          </w:tcPr>
          <w:p w14:paraId="68351373" w14:textId="181A47A2" w:rsidR="00554253" w:rsidRDefault="00554253" w:rsidP="00554253">
            <w:pPr>
              <w:tabs>
                <w:tab w:val="left" w:pos="720"/>
              </w:tabs>
              <w:overflowPunct/>
              <w:autoSpaceDE/>
              <w:adjustRightInd/>
              <w:spacing w:before="40" w:after="40"/>
              <w:rPr>
                <w:ins w:id="241" w:author="CEPT" w:date="2023-09-20T11:02:00Z"/>
                <w:rFonts w:asciiTheme="majorBidi" w:hAnsiTheme="majorBidi" w:cstheme="majorBidi"/>
                <w:sz w:val="18"/>
                <w:szCs w:val="18"/>
                <w:lang w:val="en-US" w:eastAsia="zh-CN"/>
              </w:rPr>
            </w:pPr>
            <w:ins w:id="242" w:author="CEPT" w:date="2023-09-20T11:02:00Z">
              <w:r w:rsidRPr="00373861">
                <w:rPr>
                  <w:color w:val="000000" w:themeColor="text1"/>
                  <w:sz w:val="18"/>
                  <w:szCs w:val="18"/>
                </w:rPr>
                <w:t>C.11.a.1</w:t>
              </w:r>
            </w:ins>
          </w:p>
        </w:tc>
        <w:tc>
          <w:tcPr>
            <w:tcW w:w="7935" w:type="dxa"/>
            <w:tcBorders>
              <w:top w:val="single" w:sz="4" w:space="0" w:color="auto"/>
              <w:left w:val="nil"/>
              <w:bottom w:val="single" w:sz="4" w:space="0" w:color="auto"/>
              <w:right w:val="double" w:sz="4" w:space="0" w:color="auto"/>
            </w:tcBorders>
            <w:hideMark/>
          </w:tcPr>
          <w:p w14:paraId="3F057011" w14:textId="77777777" w:rsidR="00554253" w:rsidRPr="00373861" w:rsidRDefault="00554253" w:rsidP="00554253">
            <w:pPr>
              <w:spacing w:before="40" w:after="40"/>
              <w:ind w:left="170"/>
              <w:rPr>
                <w:ins w:id="243" w:author="CEPT" w:date="2023-09-20T11:02:00Z"/>
                <w:sz w:val="18"/>
                <w:szCs w:val="18"/>
                <w:lang w:eastAsia="zh-CN"/>
              </w:rPr>
            </w:pPr>
            <w:ins w:id="244" w:author="CEPT" w:date="2023-09-20T11:02:00Z">
              <w:r w:rsidRPr="00373861">
                <w:rPr>
                  <w:sz w:val="18"/>
                  <w:szCs w:val="18"/>
                </w:rPr>
                <w:t>areas</w:t>
              </w:r>
              <w:r w:rsidRPr="00373861">
                <w:rPr>
                  <w:sz w:val="18"/>
                  <w:szCs w:val="18"/>
                  <w:lang w:eastAsia="zh-CN"/>
                </w:rPr>
                <w:t xml:space="preserve"> of the satellite beam on the Earth, when the associated transmitting or receiving stations are space stations</w:t>
              </w:r>
            </w:ins>
          </w:p>
          <w:p w14:paraId="1E891588" w14:textId="1F4D7A15" w:rsidR="00554253" w:rsidRDefault="00554253" w:rsidP="00554253">
            <w:pPr>
              <w:keepNext/>
              <w:spacing w:before="40" w:after="40"/>
              <w:ind w:left="340"/>
              <w:rPr>
                <w:ins w:id="245" w:author="CEPT" w:date="2023-09-20T11:02:00Z"/>
                <w:sz w:val="18"/>
                <w:szCs w:val="18"/>
                <w:lang w:val="en-US"/>
              </w:rPr>
            </w:pPr>
            <w:ins w:id="246" w:author="CEPT" w:date="2023-09-20T11:02:00Z">
              <w:r w:rsidRPr="00373861">
                <w:rPr>
                  <w:sz w:val="18"/>
                  <w:szCs w:val="18"/>
                  <w:lang w:eastAsia="zh-CN"/>
                </w:rPr>
                <w:t>Required for space stations in the</w:t>
              </w:r>
              <w:r w:rsidRPr="00373861">
                <w:rPr>
                  <w:color w:val="000000" w:themeColor="text1"/>
                  <w:sz w:val="18"/>
                  <w:szCs w:val="18"/>
                </w:rPr>
                <w:t xml:space="preserve"> </w:t>
              </w:r>
            </w:ins>
            <w:ins w:id="247" w:author="CEPT" w:date="2023-10-02T13:15:00Z">
              <w:r w:rsidR="00187CA2">
                <w:rPr>
                  <w:color w:val="000000" w:themeColor="text1"/>
                  <w:sz w:val="18"/>
                  <w:szCs w:val="18"/>
                </w:rPr>
                <w:t xml:space="preserve">inter-satellite service </w:t>
              </w:r>
            </w:ins>
            <w:ins w:id="248" w:author="CEPT" w:date="2023-09-20T11:02:00Z">
              <w:r w:rsidRPr="00373861">
                <w:rPr>
                  <w:sz w:val="18"/>
                  <w:szCs w:val="18"/>
                  <w:lang w:eastAsia="zh-CN"/>
                </w:rPr>
                <w:t xml:space="preserve">transmitting in the bands </w:t>
              </w:r>
              <w:r w:rsidRPr="00373861">
                <w:rPr>
                  <w:sz w:val="18"/>
                  <w:szCs w:val="18"/>
                </w:rPr>
                <w:t>18.1-18.6 GHz and 18.8-20.2 GHz</w:t>
              </w:r>
            </w:ins>
          </w:p>
        </w:tc>
        <w:tc>
          <w:tcPr>
            <w:tcW w:w="798" w:type="dxa"/>
            <w:tcBorders>
              <w:top w:val="nil"/>
              <w:left w:val="double" w:sz="4" w:space="0" w:color="auto"/>
              <w:bottom w:val="single" w:sz="4" w:space="0" w:color="000000"/>
              <w:right w:val="single" w:sz="4" w:space="0" w:color="auto"/>
            </w:tcBorders>
            <w:shd w:val="clear" w:color="auto" w:fill="FFFFFF"/>
            <w:vAlign w:val="center"/>
            <w:hideMark/>
          </w:tcPr>
          <w:p w14:paraId="0C0BC9AB" w14:textId="48CF7CD7" w:rsidR="00554253" w:rsidRDefault="00554253" w:rsidP="00554253">
            <w:pPr>
              <w:tabs>
                <w:tab w:val="left" w:pos="720"/>
              </w:tabs>
              <w:overflowPunct/>
              <w:autoSpaceDE/>
              <w:adjustRightInd/>
              <w:spacing w:before="40" w:after="40"/>
              <w:jc w:val="center"/>
              <w:rPr>
                <w:ins w:id="249" w:author="CEPT" w:date="2023-09-20T11:02:00Z"/>
                <w:rFonts w:asciiTheme="majorBidi" w:hAnsiTheme="majorBidi" w:cstheme="majorBidi"/>
                <w:b/>
                <w:bCs/>
                <w:sz w:val="18"/>
                <w:szCs w:val="18"/>
                <w:lang w:val="en-US" w:eastAsia="zh-CN"/>
              </w:rPr>
            </w:pPr>
          </w:p>
        </w:tc>
        <w:tc>
          <w:tcPr>
            <w:tcW w:w="797" w:type="dxa"/>
            <w:tcBorders>
              <w:top w:val="nil"/>
              <w:left w:val="single" w:sz="4" w:space="0" w:color="auto"/>
              <w:bottom w:val="single" w:sz="4" w:space="0" w:color="000000"/>
              <w:right w:val="single" w:sz="4" w:space="0" w:color="auto"/>
            </w:tcBorders>
            <w:shd w:val="clear" w:color="auto" w:fill="FFFFFF"/>
            <w:vAlign w:val="center"/>
            <w:hideMark/>
          </w:tcPr>
          <w:p w14:paraId="3B444EA2" w14:textId="5AF515A0" w:rsidR="00554253" w:rsidRDefault="00554253" w:rsidP="00554253">
            <w:pPr>
              <w:tabs>
                <w:tab w:val="left" w:pos="720"/>
              </w:tabs>
              <w:overflowPunct/>
              <w:autoSpaceDE/>
              <w:adjustRightInd/>
              <w:spacing w:before="40" w:after="40"/>
              <w:jc w:val="center"/>
              <w:rPr>
                <w:ins w:id="250" w:author="CEPT" w:date="2023-09-20T11:02:00Z"/>
                <w:rFonts w:asciiTheme="majorBidi" w:hAnsiTheme="majorBidi" w:cstheme="majorBidi"/>
                <w:b/>
                <w:bCs/>
                <w:sz w:val="18"/>
                <w:szCs w:val="18"/>
                <w:lang w:val="en-US" w:eastAsia="zh-CN"/>
              </w:rPr>
            </w:pPr>
          </w:p>
        </w:tc>
        <w:tc>
          <w:tcPr>
            <w:tcW w:w="796" w:type="dxa"/>
            <w:tcBorders>
              <w:top w:val="nil"/>
              <w:left w:val="single" w:sz="4" w:space="0" w:color="auto"/>
              <w:bottom w:val="single" w:sz="4" w:space="0" w:color="000000"/>
              <w:right w:val="single" w:sz="4" w:space="0" w:color="auto"/>
            </w:tcBorders>
            <w:shd w:val="clear" w:color="auto" w:fill="FFFFFF"/>
            <w:vAlign w:val="center"/>
            <w:hideMark/>
          </w:tcPr>
          <w:p w14:paraId="46896874" w14:textId="786AD004" w:rsidR="00554253" w:rsidRDefault="00554253" w:rsidP="00554253">
            <w:pPr>
              <w:tabs>
                <w:tab w:val="left" w:pos="720"/>
              </w:tabs>
              <w:overflowPunct/>
              <w:autoSpaceDE/>
              <w:adjustRightInd/>
              <w:spacing w:before="40" w:after="40"/>
              <w:jc w:val="center"/>
              <w:rPr>
                <w:ins w:id="251" w:author="CEPT" w:date="2023-09-20T11:02:00Z"/>
                <w:rFonts w:asciiTheme="majorBidi" w:hAnsiTheme="majorBidi" w:cstheme="majorBidi"/>
                <w:b/>
                <w:bCs/>
                <w:sz w:val="18"/>
                <w:szCs w:val="18"/>
                <w:lang w:val="en-US" w:eastAsia="zh-CN"/>
              </w:rPr>
            </w:pPr>
            <w:ins w:id="252" w:author="CEPT" w:date="2023-09-20T11:02:00Z">
              <w:r w:rsidRPr="00373861">
                <w:rPr>
                  <w:rFonts w:asciiTheme="majorBidi" w:hAnsiTheme="majorBidi" w:cstheme="majorBidi"/>
                  <w:b/>
                  <w:bCs/>
                  <w:sz w:val="16"/>
                  <w:szCs w:val="16"/>
                </w:rPr>
                <w:t>+</w:t>
              </w:r>
            </w:ins>
          </w:p>
        </w:tc>
        <w:tc>
          <w:tcPr>
            <w:tcW w:w="795" w:type="dxa"/>
            <w:tcBorders>
              <w:top w:val="nil"/>
              <w:left w:val="single" w:sz="4" w:space="0" w:color="auto"/>
              <w:bottom w:val="single" w:sz="4" w:space="0" w:color="000000"/>
              <w:right w:val="single" w:sz="4" w:space="0" w:color="auto"/>
            </w:tcBorders>
            <w:shd w:val="clear" w:color="auto" w:fill="FFFFFF"/>
            <w:vAlign w:val="center"/>
            <w:hideMark/>
          </w:tcPr>
          <w:p w14:paraId="20790E8C" w14:textId="34BB1AD2" w:rsidR="00554253" w:rsidRDefault="00554253" w:rsidP="00554253">
            <w:pPr>
              <w:tabs>
                <w:tab w:val="left" w:pos="720"/>
              </w:tabs>
              <w:overflowPunct/>
              <w:autoSpaceDE/>
              <w:adjustRightInd/>
              <w:spacing w:before="40" w:after="40"/>
              <w:jc w:val="center"/>
              <w:rPr>
                <w:ins w:id="253" w:author="CEPT" w:date="2023-09-20T11:02:00Z"/>
                <w:rFonts w:asciiTheme="majorBidi" w:hAnsiTheme="majorBidi" w:cstheme="majorBidi"/>
                <w:b/>
                <w:bCs/>
                <w:sz w:val="18"/>
                <w:szCs w:val="18"/>
                <w:lang w:val="en-US" w:eastAsia="zh-CN"/>
              </w:rPr>
            </w:pPr>
          </w:p>
        </w:tc>
        <w:tc>
          <w:tcPr>
            <w:tcW w:w="795" w:type="dxa"/>
            <w:tcBorders>
              <w:top w:val="nil"/>
              <w:left w:val="single" w:sz="4" w:space="0" w:color="auto"/>
              <w:bottom w:val="single" w:sz="4" w:space="0" w:color="000000"/>
              <w:right w:val="single" w:sz="4" w:space="0" w:color="auto"/>
            </w:tcBorders>
            <w:vAlign w:val="center"/>
            <w:hideMark/>
          </w:tcPr>
          <w:p w14:paraId="5F2FD39E" w14:textId="7C6E434C" w:rsidR="00554253" w:rsidRDefault="00554253" w:rsidP="00554253">
            <w:pPr>
              <w:tabs>
                <w:tab w:val="left" w:pos="720"/>
              </w:tabs>
              <w:overflowPunct/>
              <w:autoSpaceDE/>
              <w:adjustRightInd/>
              <w:spacing w:before="40" w:after="40"/>
              <w:jc w:val="center"/>
              <w:rPr>
                <w:ins w:id="254" w:author="CEPT" w:date="2023-09-20T11:02:00Z"/>
                <w:rFonts w:asciiTheme="majorBidi" w:hAnsiTheme="majorBidi" w:cstheme="majorBidi"/>
                <w:b/>
                <w:bCs/>
                <w:sz w:val="18"/>
                <w:szCs w:val="18"/>
                <w:lang w:val="en-US" w:eastAsia="zh-CN"/>
              </w:rPr>
            </w:pPr>
            <w:ins w:id="255" w:author="CEPT" w:date="2023-09-20T11:02:00Z">
              <w:r w:rsidRPr="00373861">
                <w:rPr>
                  <w:rFonts w:asciiTheme="majorBidi" w:hAnsiTheme="majorBidi" w:cstheme="majorBidi"/>
                  <w:b/>
                  <w:bCs/>
                  <w:sz w:val="16"/>
                  <w:szCs w:val="16"/>
                </w:rPr>
                <w:t>+</w:t>
              </w:r>
            </w:ins>
          </w:p>
        </w:tc>
        <w:tc>
          <w:tcPr>
            <w:tcW w:w="798" w:type="dxa"/>
            <w:tcBorders>
              <w:top w:val="nil"/>
              <w:left w:val="single" w:sz="4" w:space="0" w:color="auto"/>
              <w:bottom w:val="single" w:sz="4" w:space="0" w:color="000000"/>
              <w:right w:val="single" w:sz="4" w:space="0" w:color="auto"/>
            </w:tcBorders>
            <w:shd w:val="clear" w:color="auto" w:fill="FFFFFF"/>
            <w:vAlign w:val="center"/>
            <w:hideMark/>
          </w:tcPr>
          <w:p w14:paraId="48D64E88" w14:textId="2D18ADA0" w:rsidR="00554253" w:rsidRDefault="00554253" w:rsidP="00554253">
            <w:pPr>
              <w:tabs>
                <w:tab w:val="left" w:pos="720"/>
              </w:tabs>
              <w:overflowPunct/>
              <w:autoSpaceDE/>
              <w:adjustRightInd/>
              <w:spacing w:before="40" w:after="40"/>
              <w:jc w:val="center"/>
              <w:rPr>
                <w:ins w:id="256" w:author="CEPT" w:date="2023-09-20T11:02:00Z"/>
                <w:rFonts w:asciiTheme="majorBidi" w:hAnsiTheme="majorBidi" w:cstheme="majorBidi"/>
                <w:b/>
                <w:bCs/>
                <w:sz w:val="18"/>
                <w:szCs w:val="18"/>
                <w:lang w:val="en-US" w:eastAsia="zh-CN"/>
              </w:rPr>
            </w:pPr>
          </w:p>
        </w:tc>
        <w:tc>
          <w:tcPr>
            <w:tcW w:w="795" w:type="dxa"/>
            <w:tcBorders>
              <w:top w:val="nil"/>
              <w:left w:val="single" w:sz="4" w:space="0" w:color="auto"/>
              <w:bottom w:val="single" w:sz="4" w:space="0" w:color="000000"/>
              <w:right w:val="single" w:sz="4" w:space="0" w:color="auto"/>
            </w:tcBorders>
            <w:shd w:val="clear" w:color="auto" w:fill="FFFFFF"/>
            <w:vAlign w:val="center"/>
            <w:hideMark/>
          </w:tcPr>
          <w:p w14:paraId="608F9417" w14:textId="26C9A613" w:rsidR="00554253" w:rsidRDefault="00554253" w:rsidP="00554253">
            <w:pPr>
              <w:tabs>
                <w:tab w:val="left" w:pos="720"/>
              </w:tabs>
              <w:overflowPunct/>
              <w:autoSpaceDE/>
              <w:adjustRightInd/>
              <w:spacing w:before="40" w:after="40"/>
              <w:jc w:val="center"/>
              <w:rPr>
                <w:ins w:id="257" w:author="CEPT" w:date="2023-09-20T11:02:00Z"/>
                <w:rFonts w:asciiTheme="majorBidi" w:hAnsiTheme="majorBidi" w:cstheme="majorBidi"/>
                <w:b/>
                <w:bCs/>
                <w:sz w:val="18"/>
                <w:szCs w:val="18"/>
                <w:lang w:val="en-US" w:eastAsia="zh-CN"/>
              </w:rPr>
            </w:pPr>
          </w:p>
        </w:tc>
        <w:tc>
          <w:tcPr>
            <w:tcW w:w="869" w:type="dxa"/>
            <w:tcBorders>
              <w:top w:val="nil"/>
              <w:left w:val="single" w:sz="4" w:space="0" w:color="auto"/>
              <w:bottom w:val="single" w:sz="4" w:space="0" w:color="000000"/>
              <w:right w:val="single" w:sz="4" w:space="0" w:color="auto"/>
            </w:tcBorders>
            <w:shd w:val="clear" w:color="auto" w:fill="FFFFFF"/>
            <w:vAlign w:val="center"/>
            <w:hideMark/>
          </w:tcPr>
          <w:p w14:paraId="7F312AA4" w14:textId="20F4DD4D" w:rsidR="00554253" w:rsidRDefault="00554253" w:rsidP="00554253">
            <w:pPr>
              <w:tabs>
                <w:tab w:val="left" w:pos="720"/>
              </w:tabs>
              <w:overflowPunct/>
              <w:autoSpaceDE/>
              <w:adjustRightInd/>
              <w:spacing w:before="40" w:after="40"/>
              <w:jc w:val="center"/>
              <w:rPr>
                <w:ins w:id="258" w:author="CEPT" w:date="2023-09-20T11:02:00Z"/>
                <w:rFonts w:asciiTheme="majorBidi" w:hAnsiTheme="majorBidi" w:cstheme="majorBidi"/>
                <w:b/>
                <w:bCs/>
                <w:sz w:val="18"/>
                <w:szCs w:val="18"/>
                <w:lang w:val="en-US" w:eastAsia="zh-CN"/>
              </w:rPr>
            </w:pPr>
          </w:p>
        </w:tc>
        <w:tc>
          <w:tcPr>
            <w:tcW w:w="869" w:type="dxa"/>
            <w:tcBorders>
              <w:top w:val="nil"/>
              <w:left w:val="single" w:sz="4" w:space="0" w:color="auto"/>
              <w:bottom w:val="single" w:sz="4" w:space="0" w:color="000000"/>
              <w:right w:val="single" w:sz="4" w:space="0" w:color="auto"/>
            </w:tcBorders>
            <w:shd w:val="clear" w:color="auto" w:fill="FFFFFF"/>
            <w:vAlign w:val="center"/>
            <w:hideMark/>
          </w:tcPr>
          <w:p w14:paraId="1C3DD230" w14:textId="6CDAA7DD" w:rsidR="00554253" w:rsidRDefault="00554253" w:rsidP="00554253">
            <w:pPr>
              <w:tabs>
                <w:tab w:val="left" w:pos="720"/>
              </w:tabs>
              <w:overflowPunct/>
              <w:autoSpaceDE/>
              <w:adjustRightInd/>
              <w:spacing w:before="40" w:after="40"/>
              <w:jc w:val="center"/>
              <w:rPr>
                <w:ins w:id="259" w:author="CEPT" w:date="2023-09-20T11:02:00Z"/>
                <w:rFonts w:asciiTheme="majorBidi" w:hAnsiTheme="majorBidi" w:cstheme="majorBidi"/>
                <w:b/>
                <w:bCs/>
                <w:sz w:val="18"/>
                <w:szCs w:val="18"/>
                <w:lang w:val="en-US" w:eastAsia="zh-CN"/>
              </w:rPr>
            </w:pPr>
          </w:p>
        </w:tc>
        <w:tc>
          <w:tcPr>
            <w:tcW w:w="1350" w:type="dxa"/>
            <w:tcBorders>
              <w:top w:val="nil"/>
              <w:left w:val="double" w:sz="6" w:space="0" w:color="auto"/>
              <w:bottom w:val="single" w:sz="4" w:space="0" w:color="000000"/>
              <w:right w:val="double" w:sz="6" w:space="0" w:color="auto"/>
            </w:tcBorders>
            <w:hideMark/>
          </w:tcPr>
          <w:p w14:paraId="0AB5319D" w14:textId="50247F67" w:rsidR="00554253" w:rsidRDefault="00554253" w:rsidP="00554253">
            <w:pPr>
              <w:tabs>
                <w:tab w:val="left" w:pos="720"/>
              </w:tabs>
              <w:overflowPunct/>
              <w:autoSpaceDE/>
              <w:adjustRightInd/>
              <w:spacing w:before="40" w:after="40"/>
              <w:rPr>
                <w:ins w:id="260" w:author="CEPT" w:date="2023-09-20T11:02:00Z"/>
                <w:rFonts w:asciiTheme="majorBidi" w:hAnsiTheme="majorBidi" w:cstheme="majorBidi"/>
                <w:sz w:val="18"/>
                <w:szCs w:val="18"/>
                <w:lang w:val="en-US" w:eastAsia="zh-CN"/>
              </w:rPr>
            </w:pPr>
            <w:ins w:id="261" w:author="CEPT" w:date="2023-09-20T11:02:00Z">
              <w:r w:rsidRPr="00702873">
                <w:rPr>
                  <w:b/>
                  <w:bCs/>
                  <w:color w:val="000000" w:themeColor="text1"/>
                  <w:sz w:val="18"/>
                  <w:szCs w:val="18"/>
                </w:rPr>
                <w:t>C.11.a.1</w:t>
              </w:r>
            </w:ins>
          </w:p>
        </w:tc>
        <w:tc>
          <w:tcPr>
            <w:tcW w:w="603" w:type="dxa"/>
            <w:tcBorders>
              <w:top w:val="nil"/>
              <w:left w:val="double" w:sz="6" w:space="0" w:color="auto"/>
              <w:bottom w:val="single" w:sz="4" w:space="0" w:color="000000"/>
              <w:right w:val="single" w:sz="12" w:space="0" w:color="auto"/>
            </w:tcBorders>
            <w:shd w:val="clear" w:color="auto" w:fill="FFFFFF"/>
            <w:vAlign w:val="center"/>
            <w:hideMark/>
          </w:tcPr>
          <w:p w14:paraId="643D1406" w14:textId="69C60710" w:rsidR="00554253" w:rsidRDefault="00554253" w:rsidP="00554253">
            <w:pPr>
              <w:tabs>
                <w:tab w:val="left" w:pos="720"/>
              </w:tabs>
              <w:overflowPunct/>
              <w:autoSpaceDE/>
              <w:adjustRightInd/>
              <w:spacing w:before="40" w:after="40"/>
              <w:jc w:val="center"/>
              <w:rPr>
                <w:ins w:id="262" w:author="CEPT" w:date="2023-09-20T11:02:00Z"/>
                <w:rFonts w:asciiTheme="majorBidi" w:hAnsiTheme="majorBidi" w:cstheme="majorBidi"/>
                <w:b/>
                <w:bCs/>
                <w:sz w:val="18"/>
                <w:szCs w:val="18"/>
                <w:lang w:val="en-US" w:eastAsia="zh-CN"/>
              </w:rPr>
            </w:pPr>
          </w:p>
        </w:tc>
      </w:tr>
      <w:tr w:rsidR="00336AB4" w14:paraId="39016B04" w14:textId="77777777" w:rsidTr="003D36B2">
        <w:trPr>
          <w:cantSplit/>
          <w:jc w:val="center"/>
        </w:trPr>
        <w:tc>
          <w:tcPr>
            <w:tcW w:w="1179" w:type="dxa"/>
            <w:tcBorders>
              <w:top w:val="nil"/>
              <w:left w:val="single" w:sz="12" w:space="0" w:color="auto"/>
              <w:bottom w:val="single" w:sz="4" w:space="0" w:color="000000"/>
              <w:right w:val="double" w:sz="6" w:space="0" w:color="auto"/>
            </w:tcBorders>
            <w:hideMark/>
          </w:tcPr>
          <w:p w14:paraId="350A0FCF" w14:textId="3661F836" w:rsidR="00336AB4" w:rsidRDefault="00336AB4" w:rsidP="00336AB4">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935" w:type="dxa"/>
            <w:tcBorders>
              <w:top w:val="single" w:sz="4" w:space="0" w:color="auto"/>
              <w:left w:val="nil"/>
              <w:bottom w:val="single" w:sz="4" w:space="0" w:color="auto"/>
              <w:right w:val="double" w:sz="4" w:space="0" w:color="auto"/>
            </w:tcBorders>
            <w:hideMark/>
          </w:tcPr>
          <w:p w14:paraId="3F6782EF" w14:textId="071C1208" w:rsidR="00336AB4" w:rsidRDefault="00336AB4" w:rsidP="00336AB4">
            <w:pPr>
              <w:keepNext/>
              <w:spacing w:before="40" w:after="40"/>
              <w:ind w:left="340"/>
              <w:rPr>
                <w:sz w:val="18"/>
                <w:szCs w:val="18"/>
                <w:lang w:val="en-US"/>
              </w:rPr>
            </w:pPr>
            <w:r>
              <w:rPr>
                <w:rFonts w:asciiTheme="majorBidi" w:hAnsiTheme="majorBidi" w:cstheme="majorBidi"/>
                <w:sz w:val="18"/>
                <w:szCs w:val="18"/>
                <w:lang w:val="en-US" w:eastAsia="zh-CN"/>
              </w:rPr>
              <w:t>…</w:t>
            </w:r>
          </w:p>
        </w:tc>
        <w:tc>
          <w:tcPr>
            <w:tcW w:w="798" w:type="dxa"/>
            <w:tcBorders>
              <w:top w:val="nil"/>
              <w:left w:val="double" w:sz="4" w:space="0" w:color="auto"/>
              <w:bottom w:val="single" w:sz="4" w:space="0" w:color="000000"/>
              <w:right w:val="single" w:sz="4" w:space="0" w:color="auto"/>
            </w:tcBorders>
            <w:shd w:val="clear" w:color="auto" w:fill="FFFFFF"/>
            <w:hideMark/>
          </w:tcPr>
          <w:p w14:paraId="0116F12E" w14:textId="3E1B74B1"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7" w:type="dxa"/>
            <w:tcBorders>
              <w:top w:val="nil"/>
              <w:left w:val="single" w:sz="4" w:space="0" w:color="auto"/>
              <w:bottom w:val="single" w:sz="4" w:space="0" w:color="000000"/>
              <w:right w:val="single" w:sz="4" w:space="0" w:color="auto"/>
            </w:tcBorders>
            <w:shd w:val="clear" w:color="auto" w:fill="FFFFFF"/>
            <w:hideMark/>
          </w:tcPr>
          <w:p w14:paraId="682F29D5" w14:textId="663F3A53"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6" w:type="dxa"/>
            <w:tcBorders>
              <w:top w:val="nil"/>
              <w:left w:val="single" w:sz="4" w:space="0" w:color="auto"/>
              <w:bottom w:val="single" w:sz="4" w:space="0" w:color="000000"/>
              <w:right w:val="single" w:sz="4" w:space="0" w:color="auto"/>
            </w:tcBorders>
            <w:shd w:val="clear" w:color="auto" w:fill="FFFFFF"/>
            <w:hideMark/>
          </w:tcPr>
          <w:p w14:paraId="7464AC17" w14:textId="71ABBA0D"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5" w:type="dxa"/>
            <w:tcBorders>
              <w:top w:val="nil"/>
              <w:left w:val="single" w:sz="4" w:space="0" w:color="auto"/>
              <w:bottom w:val="single" w:sz="4" w:space="0" w:color="000000"/>
              <w:right w:val="single" w:sz="4" w:space="0" w:color="auto"/>
            </w:tcBorders>
            <w:shd w:val="clear" w:color="auto" w:fill="FFFFFF"/>
            <w:hideMark/>
          </w:tcPr>
          <w:p w14:paraId="552AE03F" w14:textId="758BEB99"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5" w:type="dxa"/>
            <w:tcBorders>
              <w:top w:val="nil"/>
              <w:left w:val="single" w:sz="4" w:space="0" w:color="auto"/>
              <w:bottom w:val="single" w:sz="4" w:space="0" w:color="000000"/>
              <w:right w:val="single" w:sz="4" w:space="0" w:color="auto"/>
            </w:tcBorders>
            <w:hideMark/>
          </w:tcPr>
          <w:p w14:paraId="68E9AE52" w14:textId="374DBD86"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8" w:type="dxa"/>
            <w:tcBorders>
              <w:top w:val="nil"/>
              <w:left w:val="single" w:sz="4" w:space="0" w:color="auto"/>
              <w:bottom w:val="single" w:sz="4" w:space="0" w:color="000000"/>
              <w:right w:val="single" w:sz="4" w:space="0" w:color="auto"/>
            </w:tcBorders>
            <w:shd w:val="clear" w:color="auto" w:fill="FFFFFF"/>
            <w:hideMark/>
          </w:tcPr>
          <w:p w14:paraId="67D16D08" w14:textId="2E312D27"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795" w:type="dxa"/>
            <w:tcBorders>
              <w:top w:val="nil"/>
              <w:left w:val="single" w:sz="4" w:space="0" w:color="auto"/>
              <w:bottom w:val="single" w:sz="4" w:space="0" w:color="000000"/>
              <w:right w:val="single" w:sz="4" w:space="0" w:color="auto"/>
            </w:tcBorders>
            <w:shd w:val="clear" w:color="auto" w:fill="FFFFFF"/>
            <w:hideMark/>
          </w:tcPr>
          <w:p w14:paraId="6850C5AA" w14:textId="5A309EE4"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869" w:type="dxa"/>
            <w:tcBorders>
              <w:top w:val="nil"/>
              <w:left w:val="single" w:sz="4" w:space="0" w:color="auto"/>
              <w:bottom w:val="single" w:sz="4" w:space="0" w:color="000000"/>
              <w:right w:val="single" w:sz="4" w:space="0" w:color="auto"/>
            </w:tcBorders>
            <w:shd w:val="clear" w:color="auto" w:fill="FFFFFF"/>
            <w:hideMark/>
          </w:tcPr>
          <w:p w14:paraId="7DBBEAF6" w14:textId="114DDE20"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869" w:type="dxa"/>
            <w:tcBorders>
              <w:top w:val="nil"/>
              <w:left w:val="single" w:sz="4" w:space="0" w:color="auto"/>
              <w:bottom w:val="single" w:sz="4" w:space="0" w:color="000000"/>
              <w:right w:val="single" w:sz="4" w:space="0" w:color="auto"/>
            </w:tcBorders>
            <w:shd w:val="clear" w:color="auto" w:fill="FFFFFF"/>
            <w:hideMark/>
          </w:tcPr>
          <w:p w14:paraId="2D31E843" w14:textId="40A7ED17"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sz w:val="18"/>
                <w:szCs w:val="18"/>
                <w:lang w:val="en-US" w:eastAsia="zh-CN"/>
              </w:rPr>
              <w:t>…</w:t>
            </w:r>
          </w:p>
        </w:tc>
        <w:tc>
          <w:tcPr>
            <w:tcW w:w="1350" w:type="dxa"/>
            <w:tcBorders>
              <w:top w:val="nil"/>
              <w:left w:val="double" w:sz="6" w:space="0" w:color="auto"/>
              <w:bottom w:val="single" w:sz="4" w:space="0" w:color="000000"/>
              <w:right w:val="double" w:sz="6" w:space="0" w:color="auto"/>
            </w:tcBorders>
            <w:hideMark/>
          </w:tcPr>
          <w:p w14:paraId="6EA826C8" w14:textId="69739F5B" w:rsidR="00336AB4" w:rsidRDefault="00336AB4" w:rsidP="00336AB4">
            <w:pPr>
              <w:tabs>
                <w:tab w:val="left" w:pos="720"/>
              </w:tabs>
              <w:overflowPunct/>
              <w:autoSpaceDE/>
              <w:adjustRightInd/>
              <w:spacing w:before="40" w:after="40"/>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603" w:type="dxa"/>
            <w:tcBorders>
              <w:top w:val="nil"/>
              <w:left w:val="double" w:sz="6" w:space="0" w:color="auto"/>
              <w:bottom w:val="single" w:sz="4" w:space="0" w:color="000000"/>
              <w:right w:val="single" w:sz="12" w:space="0" w:color="auto"/>
            </w:tcBorders>
            <w:shd w:val="clear" w:color="auto" w:fill="FFFFFF"/>
            <w:vAlign w:val="center"/>
            <w:hideMark/>
          </w:tcPr>
          <w:p w14:paraId="43E4BBB2" w14:textId="77777777" w:rsidR="00336AB4" w:rsidRDefault="00336AB4" w:rsidP="00336AB4">
            <w:pPr>
              <w:tabs>
                <w:tab w:val="left" w:pos="720"/>
              </w:tabs>
              <w:overflowPunct/>
              <w:autoSpaceDE/>
              <w:adjustRightInd/>
              <w:spacing w:before="40" w:after="40"/>
              <w:jc w:val="center"/>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 </w:t>
            </w:r>
          </w:p>
        </w:tc>
      </w:tr>
    </w:tbl>
    <w:p w14:paraId="5C4CCF1E" w14:textId="7DD57B62" w:rsidR="005950E2" w:rsidRDefault="005950E2" w:rsidP="005950E2">
      <w:pPr>
        <w:pStyle w:val="Reasons"/>
      </w:pPr>
    </w:p>
    <w:p w14:paraId="09B2A6F1" w14:textId="77777777" w:rsidR="005950E2" w:rsidRDefault="005950E2" w:rsidP="005950E2">
      <w:pPr>
        <w:sectPr w:rsidR="005950E2" w:rsidSect="005950E2">
          <w:headerReference w:type="default" r:id="rId20"/>
          <w:footerReference w:type="even" r:id="rId21"/>
          <w:footerReference w:type="default" r:id="rId22"/>
          <w:type w:val="oddPage"/>
          <w:pgSz w:w="23808" w:h="16840" w:orient="landscape" w:code="9"/>
          <w:pgMar w:top="1418" w:right="1134" w:bottom="1134" w:left="1134" w:header="567" w:footer="567" w:gutter="0"/>
          <w:cols w:space="720"/>
        </w:sectPr>
      </w:pPr>
    </w:p>
    <w:p w14:paraId="2424910E" w14:textId="42C423B4" w:rsidR="00A74726" w:rsidRPr="000C4E61" w:rsidRDefault="002C5716">
      <w:pPr>
        <w:pStyle w:val="Proposal"/>
      </w:pPr>
      <w:r w:rsidRPr="000C4E61">
        <w:lastRenderedPageBreak/>
        <w:t>ADD</w:t>
      </w:r>
      <w:r w:rsidRPr="000C4E61">
        <w:tab/>
        <w:t>EUR/</w:t>
      </w:r>
      <w:r w:rsidR="009A2280">
        <w:t>XXXX</w:t>
      </w:r>
      <w:r w:rsidRPr="000C4E61">
        <w:t>A17/12</w:t>
      </w:r>
    </w:p>
    <w:p w14:paraId="29DD8541" w14:textId="240F62D5" w:rsidR="00A74726" w:rsidRPr="000C4E61" w:rsidRDefault="002C5716">
      <w:pPr>
        <w:pStyle w:val="ResNo"/>
      </w:pPr>
      <w:r w:rsidRPr="000C4E61">
        <w:t>Draft New Resolution [EUR-A117-SAT-TO-SAT]</w:t>
      </w:r>
      <w:r w:rsidR="002279ED" w:rsidRPr="000C4E61">
        <w:t xml:space="preserve"> (WRC-23)</w:t>
      </w:r>
    </w:p>
    <w:p w14:paraId="76A0E2F4" w14:textId="3A688E87" w:rsidR="002279ED" w:rsidRPr="000C4E61" w:rsidRDefault="002279ED" w:rsidP="002279ED">
      <w:pPr>
        <w:pStyle w:val="Restitle"/>
        <w:rPr>
          <w:lang w:eastAsia="zh-CN"/>
        </w:rPr>
      </w:pPr>
      <w:r w:rsidRPr="000C4E61">
        <w:rPr>
          <w:rFonts w:ascii="Times New Roman"/>
        </w:rPr>
        <w:t xml:space="preserve">Use </w:t>
      </w:r>
      <w:r w:rsidRPr="000C4E61">
        <w:rPr>
          <w:lang w:eastAsia="zh-CN"/>
        </w:rPr>
        <w:t xml:space="preserve">of the frequency bands 18.1-18.6 GHz, 18.8-20.2 GHz and 27.5-30 GHz for satellite-to-satellite links </w:t>
      </w:r>
    </w:p>
    <w:p w14:paraId="7047E686" w14:textId="77777777" w:rsidR="005F04AD" w:rsidRPr="000C4E61" w:rsidRDefault="005F04AD" w:rsidP="005F04AD">
      <w:pPr>
        <w:pStyle w:val="Normalaftertitle"/>
        <w:rPr>
          <w:lang w:eastAsia="zh-CN"/>
        </w:rPr>
      </w:pPr>
      <w:r w:rsidRPr="000C4E61">
        <w:rPr>
          <w:lang w:eastAsia="zh-CN"/>
        </w:rPr>
        <w:t>The World Radiocommunication Conference (Dubai, 2023),</w:t>
      </w:r>
    </w:p>
    <w:p w14:paraId="1163A3DC" w14:textId="77777777" w:rsidR="005F04AD" w:rsidRPr="000C4E61" w:rsidRDefault="005F04AD" w:rsidP="005F04AD">
      <w:pPr>
        <w:pStyle w:val="Call"/>
        <w:rPr>
          <w:rFonts w:eastAsia="TimesNewRoman,Italic"/>
          <w:lang w:eastAsia="zh-CN"/>
        </w:rPr>
      </w:pPr>
      <w:r w:rsidRPr="000C4E61">
        <w:rPr>
          <w:rFonts w:eastAsia="TimesNewRoman,Italic"/>
          <w:lang w:eastAsia="zh-CN"/>
        </w:rPr>
        <w:t>considering</w:t>
      </w:r>
    </w:p>
    <w:p w14:paraId="0B420536" w14:textId="77777777" w:rsidR="005F04AD" w:rsidRPr="000C4E61" w:rsidRDefault="005F04AD" w:rsidP="005F04AD">
      <w:pPr>
        <w:jc w:val="both"/>
      </w:pPr>
      <w:r w:rsidRPr="000C4E61">
        <w:rPr>
          <w:i/>
          <w:iCs/>
        </w:rPr>
        <w:t>a)</w:t>
      </w:r>
      <w:r w:rsidRPr="000C4E61">
        <w:tab/>
        <w:t xml:space="preserve">that there is a need for non-geostationary-satellite orbit (non-GSO) space stations to be able to relay data to the Earth, and that part of this need could be met by allowing such non-GSO inter-satellite service (ISS) space stations to communicate with space stations operating in the geostationary-satellite orbit (GSO) and in the non-GSO in the </w:t>
      </w:r>
      <w:r w:rsidRPr="000C4E61">
        <w:rPr>
          <w:lang w:eastAsia="zh-CN"/>
        </w:rPr>
        <w:t>frequency bands</w:t>
      </w:r>
      <w:r w:rsidRPr="000C4E61">
        <w:t xml:space="preserve"> </w:t>
      </w:r>
      <w:r w:rsidRPr="000C4E61">
        <w:rPr>
          <w:lang w:eastAsia="zh-CN"/>
        </w:rPr>
        <w:t>18.1-18.6 GHz</w:t>
      </w:r>
      <w:r w:rsidRPr="000C4E61">
        <w:t>, 18.8-20.2 GHz and 27.5-30 GHz;</w:t>
      </w:r>
    </w:p>
    <w:p w14:paraId="7ECE8D7A" w14:textId="77777777" w:rsidR="005F04AD" w:rsidRPr="000C4E61" w:rsidRDefault="005F04AD" w:rsidP="005F04AD">
      <w:pPr>
        <w:spacing w:after="120"/>
        <w:jc w:val="both"/>
      </w:pPr>
      <w:r w:rsidRPr="000C4E61">
        <w:t>b)</w:t>
      </w:r>
      <w:r w:rsidRPr="000C4E61">
        <w:tab/>
        <w:t>that the administration responsible for the notification of non-GSO space stations communicating with GSO or non-GSO space stations in the ISS at higher altitude does not need to be the same administration that has already notified assignments in the ISS;</w:t>
      </w:r>
    </w:p>
    <w:p w14:paraId="55168F9C" w14:textId="77777777" w:rsidR="005F04AD" w:rsidRPr="000C4E61" w:rsidRDefault="005F04AD" w:rsidP="005F04AD">
      <w:pPr>
        <w:spacing w:after="120"/>
        <w:jc w:val="both"/>
      </w:pPr>
      <w:r w:rsidRPr="000C4E61">
        <w:t>c)</w:t>
      </w:r>
      <w:r w:rsidRPr="000C4E61">
        <w:tab/>
        <w:t>that imposing hard limits necessary to protect other services would provide regulatory certainty for notifying administrations of both non-GSO space stations communicating with ISS space stations and potentially impacted services;</w:t>
      </w:r>
    </w:p>
    <w:p w14:paraId="5D902B1D" w14:textId="77777777" w:rsidR="005F04AD" w:rsidRPr="000C4E61" w:rsidRDefault="005F04AD" w:rsidP="005F04AD">
      <w:pPr>
        <w:jc w:val="both"/>
      </w:pPr>
      <w:r w:rsidRPr="000C4E61">
        <w:rPr>
          <w:i/>
          <w:iCs/>
        </w:rPr>
        <w:t>d)</w:t>
      </w:r>
      <w:r w:rsidRPr="000C4E61">
        <w:tab/>
        <w:t>that there is growing interest for utilizing satellite-to-satellite links for a variety of applications;</w:t>
      </w:r>
    </w:p>
    <w:p w14:paraId="7ED2D066" w14:textId="773A0B61" w:rsidR="005F04AD" w:rsidRPr="000C4E61" w:rsidRDefault="005F04AD" w:rsidP="005F04AD">
      <w:pPr>
        <w:jc w:val="both"/>
      </w:pPr>
      <w:r w:rsidRPr="000C4E61">
        <w:rPr>
          <w:i/>
          <w:iCs/>
        </w:rPr>
        <w:t>e)</w:t>
      </w:r>
      <w:r w:rsidRPr="000C4E61">
        <w:tab/>
        <w:t>that the ITU Radiocommunication Sector (ITU</w:t>
      </w:r>
      <w:r w:rsidRPr="000C4E61">
        <w:noBreakHyphen/>
        <w:t xml:space="preserve">R) has carried out sharing and compatibility studies between incumbent services in the frequency bands </w:t>
      </w:r>
      <w:r w:rsidRPr="000C4E61">
        <w:rPr>
          <w:lang w:eastAsia="zh-CN"/>
        </w:rPr>
        <w:t>18.1-18.6 GHz, 18.8-20.2 and 27.5-30 GHz</w:t>
      </w:r>
      <w:r w:rsidRPr="000C4E61">
        <w:t xml:space="preserve"> and adjacent </w:t>
      </w:r>
      <w:r w:rsidR="00154618" w:rsidRPr="000C4E61">
        <w:t xml:space="preserve">frequency </w:t>
      </w:r>
      <w:r w:rsidRPr="000C4E61">
        <w:t>bands and satellite-to-satellite transmissions in the ISS;</w:t>
      </w:r>
    </w:p>
    <w:p w14:paraId="7891C33A" w14:textId="3BC9A5F8" w:rsidR="005F04AD" w:rsidRPr="000C4E61" w:rsidRDefault="005F04AD" w:rsidP="005F04AD">
      <w:pPr>
        <w:jc w:val="both"/>
      </w:pPr>
      <w:r w:rsidRPr="000C4E61">
        <w:rPr>
          <w:i/>
          <w:iCs/>
        </w:rPr>
        <w:t>f)</w:t>
      </w:r>
      <w:r w:rsidRPr="000C4E61">
        <w:tab/>
        <w:t xml:space="preserve">that these studies were based on certain principles including the limitation of the use of frequency bands in specific direction in accordance with the existing </w:t>
      </w:r>
      <w:r w:rsidR="000215F0" w:rsidRPr="000C4E61">
        <w:t>fixed-satellite service (</w:t>
      </w:r>
      <w:r w:rsidRPr="000C4E61">
        <w:t>FSS</w:t>
      </w:r>
      <w:r w:rsidR="000215F0" w:rsidRPr="000C4E61">
        <w:t>)</w:t>
      </w:r>
      <w:r w:rsidRPr="000C4E61">
        <w:t xml:space="preserve"> allocations in these frequency bands, the use of power control and antenna steering capabilities and compliance with applicable </w:t>
      </w:r>
      <w:proofErr w:type="spellStart"/>
      <w:r w:rsidRPr="000C4E61">
        <w:t>epfd</w:t>
      </w:r>
      <w:proofErr w:type="spellEnd"/>
      <w:r w:rsidRPr="000C4E61">
        <w:t xml:space="preserve"> and off-axis e.i.r.p. limits to protect incumbent services;</w:t>
      </w:r>
    </w:p>
    <w:p w14:paraId="0AFB70C0" w14:textId="77777777" w:rsidR="005F04AD" w:rsidRPr="000C4E61" w:rsidRDefault="005F04AD" w:rsidP="005F04AD">
      <w:pPr>
        <w:jc w:val="both"/>
      </w:pPr>
      <w:r w:rsidRPr="000C4E61">
        <w:rPr>
          <w:i/>
          <w:iCs/>
        </w:rPr>
        <w:t>g)</w:t>
      </w:r>
      <w:r w:rsidRPr="000C4E61">
        <w:tab/>
        <w:t>that the frequency bands 18.1-18.6 GHz (space-to-Earth), 18.8-20.2 GHz (space-to-Earth) and 27.5-30 GHz (Earth-to-space) are also allocated to terrestrial and space services used by a variety of different systems, and these existing services and their future development need to be protected, without the imposition of undue constraints, from the operation of satellite-to-satellite links,</w:t>
      </w:r>
    </w:p>
    <w:p w14:paraId="38EAE235" w14:textId="0DA1C052" w:rsidR="005F04AD" w:rsidRPr="000C4E61" w:rsidRDefault="005F04AD" w:rsidP="005F04AD">
      <w:pPr>
        <w:pStyle w:val="Call"/>
      </w:pPr>
      <w:r w:rsidRPr="000C4E61">
        <w:t>recognizing</w:t>
      </w:r>
    </w:p>
    <w:p w14:paraId="3B88BD17" w14:textId="636F7FD0" w:rsidR="005F04AD" w:rsidRPr="000C4E61" w:rsidRDefault="005F04AD" w:rsidP="005F04AD">
      <w:bookmarkStart w:id="263" w:name="_Hlk104373811"/>
      <w:r w:rsidRPr="000C4E61">
        <w:t>that any course of action taken under this Resolution has no impact on the original date of receipt of the frequency assignments of the GSO FSS satellite network or the non-GSO FSS system with which non-GSO space stations communicate or on the coordination requirements of that satellite network,</w:t>
      </w:r>
    </w:p>
    <w:bookmarkEnd w:id="263"/>
    <w:p w14:paraId="697CFD30" w14:textId="77777777" w:rsidR="005F04AD" w:rsidRPr="000C4E61" w:rsidRDefault="005F04AD" w:rsidP="005F04AD">
      <w:pPr>
        <w:pStyle w:val="Call"/>
        <w:rPr>
          <w:rFonts w:eastAsia="TimesNewRoman,Italic"/>
          <w:lang w:eastAsia="zh-CN"/>
        </w:rPr>
      </w:pPr>
      <w:r w:rsidRPr="000C4E61">
        <w:rPr>
          <w:rFonts w:eastAsia="TimesNewRoman,Italic"/>
          <w:lang w:eastAsia="zh-CN"/>
        </w:rPr>
        <w:t>resolves</w:t>
      </w:r>
    </w:p>
    <w:p w14:paraId="174027DC" w14:textId="77777777" w:rsidR="005F04AD" w:rsidRPr="000C4E61" w:rsidRDefault="005F04AD" w:rsidP="005F04AD">
      <w:pPr>
        <w:jc w:val="both"/>
      </w:pPr>
      <w:r w:rsidRPr="000C4E61">
        <w:t>1</w:t>
      </w:r>
      <w:r w:rsidRPr="000C4E61">
        <w:tab/>
        <w:t xml:space="preserve">that, for a non-GSO space station subject to this Resolution communicating with a GSO or non-GSO space station within the frequency bands </w:t>
      </w:r>
      <w:r w:rsidRPr="000C4E61">
        <w:rPr>
          <w:lang w:eastAsia="zh-CN"/>
        </w:rPr>
        <w:t>18.1</w:t>
      </w:r>
      <w:r w:rsidRPr="000C4E61">
        <w:t>-18.6 GHz, 18.8-20.2 GHz and 27.5-30 GHz, the following conditions shall apply:</w:t>
      </w:r>
    </w:p>
    <w:p w14:paraId="1345E4C9" w14:textId="49AD4DEA" w:rsidR="005F04AD" w:rsidRPr="000C4E61" w:rsidRDefault="005F04AD" w:rsidP="00F237AB">
      <w:pPr>
        <w:jc w:val="both"/>
      </w:pPr>
      <w:r w:rsidRPr="000C4E61">
        <w:lastRenderedPageBreak/>
        <w:t>1.1</w:t>
      </w:r>
      <w:r w:rsidRPr="000C4E61">
        <w:tab/>
        <w:t>the non-GSO space station transmitting in the frequency band 27.5-30 GHz and receiving in the frequency bands 18.1-18.6 GHz and 18.8-20.2 GHz shall only operate inter-satellite links when its apogee altitude</w:t>
      </w:r>
      <w:r w:rsidRPr="001E748F">
        <w:rPr>
          <w:vertAlign w:val="superscript"/>
        </w:rPr>
        <w:footnoteReference w:customMarkFollows="1" w:id="2"/>
        <w:t>1</w:t>
      </w:r>
      <w:r w:rsidRPr="000C4E61">
        <w:t xml:space="preserve"> is lower than the minimum operational altitude</w:t>
      </w:r>
      <w:r w:rsidRPr="001E748F">
        <w:rPr>
          <w:vertAlign w:val="superscript"/>
        </w:rPr>
        <w:footnoteReference w:customMarkFollows="1" w:id="3"/>
        <w:t>2</w:t>
      </w:r>
      <w:r w:rsidRPr="000C4E61">
        <w:t xml:space="preserve"> of the GSO or non-GSO space station it communicates with;</w:t>
      </w:r>
    </w:p>
    <w:p w14:paraId="7B66BFE5" w14:textId="77777777" w:rsidR="005F04AD" w:rsidRPr="000C4E61" w:rsidRDefault="005F04AD" w:rsidP="00F237AB">
      <w:pPr>
        <w:jc w:val="both"/>
      </w:pPr>
      <w:r w:rsidRPr="000C4E61">
        <w:t>1.2</w:t>
      </w:r>
      <w:r w:rsidRPr="000C4E61">
        <w:tab/>
        <w:t>the GSO/non-GSO space station receiving in the frequency band 27.5-30 GHz and transmitting in the frequency bands 18.1-18.6 GHz and 18.8-20.2 GHz, shall only operate inter-satellite links when its minimum operational altitude is higher than the apogee altitude of the non-GSO space station with which it communicates;</w:t>
      </w:r>
    </w:p>
    <w:p w14:paraId="2FDC9BF8" w14:textId="32050507" w:rsidR="005F04AD" w:rsidRPr="000C4E61" w:rsidRDefault="005F04AD" w:rsidP="00F237AB">
      <w:pPr>
        <w:jc w:val="both"/>
      </w:pPr>
      <w:r w:rsidRPr="000C4E61">
        <w:t>1.3</w:t>
      </w:r>
      <w:r w:rsidRPr="000C4E61">
        <w:tab/>
        <w:t>that the use of inter-satellite</w:t>
      </w:r>
      <w:r w:rsidR="00BC7058" w:rsidRPr="000C4E61">
        <w:t xml:space="preserve"> </w:t>
      </w:r>
      <w:r w:rsidRPr="000C4E61">
        <w:t>links by GSO or non-GSO space stations transmitting in the frequency bands 18.1-18.6 GHz and 18.8-20.2 GHz and receiving the frequency band 27.5-30 GHz is limited to those with recorded assignments in the relevant FSS (space-to-Earth) and (Earth-to-space) allocations in these bands;</w:t>
      </w:r>
    </w:p>
    <w:p w14:paraId="3D584299" w14:textId="77777777" w:rsidR="005F04AD" w:rsidRPr="000C4E61" w:rsidRDefault="005F04AD" w:rsidP="005F04AD">
      <w:pPr>
        <w:keepNext/>
        <w:jc w:val="both"/>
      </w:pPr>
      <w:r w:rsidRPr="000C4E61">
        <w:t>2</w:t>
      </w:r>
      <w:r w:rsidRPr="000C4E61">
        <w:tab/>
        <w:t xml:space="preserve">that for a non-GSO space station transmitting in the space-to-space direction in the frequency band 27.5-30 GHz, the following conditions shall apply: </w:t>
      </w:r>
    </w:p>
    <w:p w14:paraId="7DFFC8B0" w14:textId="77777777" w:rsidR="005F04AD" w:rsidRPr="000C4E61" w:rsidRDefault="005F04AD" w:rsidP="005F04AD">
      <w:pPr>
        <w:jc w:val="both"/>
      </w:pPr>
      <w:r w:rsidRPr="000C4E61">
        <w:t>2.1</w:t>
      </w:r>
      <w:r w:rsidRPr="000C4E61">
        <w:tab/>
        <w:t xml:space="preserve">this non-GSO space station shall only transmit when within the cone whose apex is the GSO or non-GSO receiving space station and whose angle is </w:t>
      </w:r>
      <w:proofErr w:type="spellStart"/>
      <w:r w:rsidRPr="000C4E61">
        <w:t>θ</w:t>
      </w:r>
      <w:r w:rsidRPr="000C4E61">
        <w:rPr>
          <w:vertAlign w:val="subscript"/>
        </w:rPr>
        <w:t>Max</w:t>
      </w:r>
      <w:proofErr w:type="spellEnd"/>
      <w:r w:rsidRPr="000C4E61">
        <w:t xml:space="preserve"> (as defined in Annex 1 to this Resolution);</w:t>
      </w:r>
    </w:p>
    <w:p w14:paraId="58C2F15C" w14:textId="77777777" w:rsidR="005F04AD" w:rsidRPr="000C4E61" w:rsidRDefault="005F04AD" w:rsidP="005F04AD">
      <w:pPr>
        <w:jc w:val="both"/>
      </w:pPr>
      <w:r w:rsidRPr="000C4E61">
        <w:t>2.2</w:t>
      </w:r>
      <w:r w:rsidRPr="000C4E61">
        <w:tab/>
        <w:t>the emissions of this non-GSO space station shall remain within the envelope of the notified/recorded characteristics of the associated transmitting FSS earth stations of the GSO FSS network or non-GSO FSS system;</w:t>
      </w:r>
    </w:p>
    <w:p w14:paraId="49B24624" w14:textId="4D47FE59" w:rsidR="005F04AD" w:rsidRPr="000C4E61" w:rsidRDefault="005F04AD" w:rsidP="005F04AD">
      <w:pPr>
        <w:jc w:val="both"/>
      </w:pPr>
      <w:r w:rsidRPr="000C4E61">
        <w:t>2.3</w:t>
      </w:r>
      <w:r w:rsidRPr="000C4E61">
        <w:tab/>
        <w:t>this non-GSO space station</w:t>
      </w:r>
      <w:r w:rsidRPr="000C4E61">
        <w:rPr>
          <w:i/>
          <w:iCs/>
        </w:rPr>
        <w:t xml:space="preserve"> </w:t>
      </w:r>
      <w:r w:rsidRPr="000C4E61">
        <w:t xml:space="preserve">shall comply with the limits contained in Table </w:t>
      </w:r>
      <w:r w:rsidRPr="00AD61B3">
        <w:rPr>
          <w:b/>
          <w:bCs/>
        </w:rPr>
        <w:t>21-4</w:t>
      </w:r>
      <w:r w:rsidRPr="000C4E61">
        <w:t>, taking into account the provisions in Annex 2 to this Resolution for protection of terrestrial services in the frequency band 27.5-29.5 GHz;</w:t>
      </w:r>
    </w:p>
    <w:p w14:paraId="5739A63F" w14:textId="77777777" w:rsidR="005F04AD" w:rsidRPr="000C4E61" w:rsidRDefault="005F04AD" w:rsidP="005F04AD">
      <w:pPr>
        <w:jc w:val="both"/>
      </w:pPr>
      <w:r w:rsidRPr="000C4E61">
        <w:t>2.4</w:t>
      </w:r>
      <w:r w:rsidRPr="000C4E61">
        <w:tab/>
        <w:t>this non-GSO space station shall comply with the provisions contained in Annex 4 to this Resolution;</w:t>
      </w:r>
    </w:p>
    <w:p w14:paraId="59ABB08D" w14:textId="0D60789C" w:rsidR="005F04AD" w:rsidRPr="000C4E61" w:rsidRDefault="005F04AD" w:rsidP="005F04AD">
      <w:pPr>
        <w:keepNext/>
        <w:jc w:val="both"/>
      </w:pPr>
      <w:r w:rsidRPr="000C4E61">
        <w:t>2.5</w:t>
      </w:r>
      <w:r w:rsidRPr="000C4E61">
        <w:tab/>
      </w:r>
      <w:r w:rsidR="00606F1F" w:rsidRPr="000C4E61">
        <w:t xml:space="preserve">this non-GSO space station </w:t>
      </w:r>
      <w:r w:rsidRPr="000C4E61">
        <w:t>shall not produce a power flux-density at any point in the GSO arc greater than the power flux-density produced by earth stations associated with the satellite network/system with which they communicate, and Annex 5 to this Resolution applies</w:t>
      </w:r>
      <w:r w:rsidR="00DB6D90" w:rsidRPr="000C4E61">
        <w:t>;</w:t>
      </w:r>
    </w:p>
    <w:p w14:paraId="2AA1001E" w14:textId="77777777" w:rsidR="005F04AD" w:rsidRPr="000C4E61" w:rsidRDefault="005F04AD" w:rsidP="005F04AD">
      <w:pPr>
        <w:keepNext/>
        <w:jc w:val="both"/>
      </w:pPr>
      <w:r w:rsidRPr="000C4E61">
        <w:t>3</w:t>
      </w:r>
      <w:r w:rsidRPr="000C4E61">
        <w:tab/>
        <w:t>that for a space station transmitting in the space-to-space direction in the frequency bands 18.1-18.6 GHz and 18.8-20.2 GHz or parts thereof, the following conditions shall apply:</w:t>
      </w:r>
    </w:p>
    <w:p w14:paraId="7D8E5224" w14:textId="77777777" w:rsidR="005F04AD" w:rsidRPr="000C4E61" w:rsidRDefault="005F04AD" w:rsidP="005F04AD">
      <w:pPr>
        <w:jc w:val="both"/>
      </w:pPr>
      <w:r w:rsidRPr="000C4E61">
        <w:t>3.1</w:t>
      </w:r>
      <w:r w:rsidRPr="000C4E61">
        <w:tab/>
        <w:t xml:space="preserve">this non-GSO or GSO space station shall only transmit when the non-GSO receiving space station is within the cone whose apex is the GSO or non-GSO transmitting space station and whose angle is </w:t>
      </w:r>
      <w:proofErr w:type="spellStart"/>
      <w:r w:rsidRPr="000C4E61">
        <w:t>θ</w:t>
      </w:r>
      <w:r w:rsidRPr="000C4E61">
        <w:rPr>
          <w:vertAlign w:val="subscript"/>
        </w:rPr>
        <w:t>Max</w:t>
      </w:r>
      <w:proofErr w:type="spellEnd"/>
      <w:r w:rsidRPr="000C4E61">
        <w:t xml:space="preserve"> (as defined in Annex 1 to this Resolution);</w:t>
      </w:r>
    </w:p>
    <w:p w14:paraId="57F227B6" w14:textId="66EC2E62" w:rsidR="005F04AD" w:rsidRPr="000C4E61" w:rsidRDefault="005F04AD" w:rsidP="005F04AD">
      <w:pPr>
        <w:jc w:val="both"/>
      </w:pPr>
      <w:r w:rsidRPr="000C4E61">
        <w:t>3.2</w:t>
      </w:r>
      <w:r w:rsidRPr="000C4E61">
        <w:tab/>
        <w:t>the transmissions shall remain within the envelope of the notified/recorded characteristics of transmitting GSO FSS or non-GSO FSS towards its associated FSS earth stations;</w:t>
      </w:r>
    </w:p>
    <w:p w14:paraId="7FEA5C09" w14:textId="77777777" w:rsidR="005F04AD" w:rsidRPr="000C4E61" w:rsidRDefault="005F04AD" w:rsidP="005F04AD">
      <w:pPr>
        <w:jc w:val="both"/>
      </w:pPr>
      <w:r w:rsidRPr="000C4E61">
        <w:t>3.3</w:t>
      </w:r>
      <w:r w:rsidRPr="000C4E61">
        <w:tab/>
        <w:t>that, with respect to the Earth exploration-satellite service (EESS) (passive) operating in the frequency band 18.6-18.8 GHz, any non-GSO FSS system with an orbital apogee of less than or equal to 20 000 km communicating with lower orbiting non-GSO space stations in the frequency bands 18.3-18.6 GHz and 18.8-19.1 GHz and for which the complete notification information has been received by the Radiocommunication Bureau (BR) after 1 January 2025 shall comply with the provisions indicated in Annex 3 to this Resolution;</w:t>
      </w:r>
    </w:p>
    <w:p w14:paraId="5CD9CD30" w14:textId="25960A21" w:rsidR="005F04AD" w:rsidRPr="000C4E61" w:rsidRDefault="005F04AD" w:rsidP="005F04AD">
      <w:pPr>
        <w:keepNext/>
        <w:jc w:val="both"/>
      </w:pPr>
      <w:r w:rsidRPr="000C4E61">
        <w:lastRenderedPageBreak/>
        <w:t>4</w:t>
      </w:r>
      <w:r w:rsidRPr="000C4E61">
        <w:tab/>
        <w:t xml:space="preserve">that non-GSO space stations receiving in the frequency bands 18.1-18.6 GHz and 18.8-20.2 GHz, or parts thereof shall not claim protection from mobile-satellite service (MSS) networks and systems and </w:t>
      </w:r>
      <w:r w:rsidR="00D70B51">
        <w:t>m</w:t>
      </w:r>
      <w:r w:rsidRPr="000C4E61">
        <w:t>et</w:t>
      </w:r>
      <w:r w:rsidR="003D36B2" w:rsidRPr="000C4E61">
        <w:t xml:space="preserve">eorological </w:t>
      </w:r>
      <w:r w:rsidR="00D70B51">
        <w:t>s</w:t>
      </w:r>
      <w:r w:rsidRPr="000C4E61">
        <w:t>at</w:t>
      </w:r>
      <w:r w:rsidR="003D36B2" w:rsidRPr="000C4E61">
        <w:t>ellites</w:t>
      </w:r>
      <w:r w:rsidRPr="000C4E61">
        <w:t xml:space="preserve"> as well as terrestrial services operating in conformity with the Radio Regulations;</w:t>
      </w:r>
    </w:p>
    <w:p w14:paraId="2AA19776" w14:textId="77777777" w:rsidR="005F04AD" w:rsidRPr="000C4E61" w:rsidRDefault="005F04AD" w:rsidP="005F04AD">
      <w:pPr>
        <w:keepNext/>
        <w:jc w:val="both"/>
      </w:pPr>
      <w:r w:rsidRPr="000C4E61">
        <w:t>5</w:t>
      </w:r>
      <w:r w:rsidRPr="000C4E61">
        <w:tab/>
        <w:t xml:space="preserve">that the notifying administration of a non-GSO FSS system communicating with a non-GSO space station in the frequency bands 18.1-18.6 GHz, 19.7-20.2 GHz, 27.5-28.6 GHz and 29.5-30.0 GHz shall ensure that the equivalent power flux-density produced by the emissions from all combined operations of inter-satellite links in the ISS and Earth-to-space and space-to-Earth links in the FSS comply with the </w:t>
      </w:r>
      <w:proofErr w:type="spellStart"/>
      <w:r w:rsidRPr="000C4E61">
        <w:t>epfd</w:t>
      </w:r>
      <w:proofErr w:type="spellEnd"/>
      <w:r w:rsidRPr="000C4E61">
        <w:t xml:space="preserve"> limits contained in Article </w:t>
      </w:r>
      <w:r w:rsidRPr="000C4E61">
        <w:rPr>
          <w:b/>
          <w:bCs/>
        </w:rPr>
        <w:t>22</w:t>
      </w:r>
      <w:r w:rsidRPr="000C4E61">
        <w:t xml:space="preserve"> Tables </w:t>
      </w:r>
      <w:r w:rsidRPr="00AD61B3">
        <w:rPr>
          <w:b/>
          <w:bCs/>
        </w:rPr>
        <w:t>22-1B</w:t>
      </w:r>
      <w:r w:rsidRPr="000C4E61">
        <w:t xml:space="preserve">, </w:t>
      </w:r>
      <w:r w:rsidRPr="00AD61B3">
        <w:rPr>
          <w:b/>
          <w:bCs/>
        </w:rPr>
        <w:t>22-1C</w:t>
      </w:r>
      <w:r w:rsidRPr="000C4E61">
        <w:t xml:space="preserve"> and </w:t>
      </w:r>
      <w:r w:rsidRPr="00AD61B3">
        <w:rPr>
          <w:b/>
          <w:bCs/>
        </w:rPr>
        <w:t>22-2</w:t>
      </w:r>
      <w:r w:rsidRPr="000C4E61">
        <w:t>;</w:t>
      </w:r>
    </w:p>
    <w:p w14:paraId="143C485C" w14:textId="77777777" w:rsidR="005F04AD" w:rsidRPr="000C4E61" w:rsidRDefault="005F04AD" w:rsidP="005F04AD">
      <w:pPr>
        <w:jc w:val="both"/>
      </w:pPr>
      <w:r w:rsidRPr="000C4E61">
        <w:t>6</w:t>
      </w:r>
      <w:r w:rsidRPr="000C4E61">
        <w:tab/>
        <w:t>that space stations receiving inter-satellite transmissions in the frequency band 27.5-30 GHz from non-GSO space stations shall, for these inter-satellite links, not claim protection from FSS and MSS networks and systems as well as terrestrial services operating in conformity with the Radio Regulations;</w:t>
      </w:r>
    </w:p>
    <w:p w14:paraId="67B0B7A1" w14:textId="60C001E4" w:rsidR="005F04AD" w:rsidRPr="000C4E61" w:rsidRDefault="005F04AD" w:rsidP="0045455A">
      <w:pPr>
        <w:jc w:val="both"/>
      </w:pPr>
      <w:r w:rsidRPr="000C4E61">
        <w:t>7</w:t>
      </w:r>
      <w:r w:rsidRPr="000C4E61">
        <w:tab/>
        <w:t xml:space="preserve">that assignments to inter-satellite links in the frequency bands 18.1-18.6 GHz, 18.8-19.7 GHz and 27.5-30 GHz shall not claim protection from GSO FSS services operating in the frequency band allocated to FSS; </w:t>
      </w:r>
      <w:r w:rsidR="0045455A" w:rsidRPr="000C4E61">
        <w:t xml:space="preserve">No. </w:t>
      </w:r>
      <w:r w:rsidRPr="000C4E61">
        <w:rPr>
          <w:b/>
          <w:bCs/>
        </w:rPr>
        <w:t xml:space="preserve">5.43A </w:t>
      </w:r>
      <w:r w:rsidRPr="000C4E61">
        <w:t>does not apply;</w:t>
      </w:r>
    </w:p>
    <w:p w14:paraId="01817CE6" w14:textId="11722045" w:rsidR="005F04AD" w:rsidRPr="000C4E61" w:rsidRDefault="003D36B2" w:rsidP="0045455A">
      <w:pPr>
        <w:jc w:val="both"/>
      </w:pPr>
      <w:r w:rsidRPr="000C4E61">
        <w:t>8</w:t>
      </w:r>
      <w:r w:rsidR="005F04AD" w:rsidRPr="000C4E61">
        <w:tab/>
        <w:t xml:space="preserve">that assignments to inter-satellite links in the frequency bands 19.7-20.2 GHz shall not cause harmful interference to nor claim protection from GSO FSS services operating in the frequency band allocated to FSS, </w:t>
      </w:r>
    </w:p>
    <w:p w14:paraId="07B64B38" w14:textId="163D831D" w:rsidR="005F04AD" w:rsidRPr="000C4E61" w:rsidRDefault="005F04AD" w:rsidP="005F04AD">
      <w:pPr>
        <w:pStyle w:val="Call"/>
        <w:rPr>
          <w:rFonts w:eastAsia="TimesNewRoman,Italic"/>
          <w:lang w:eastAsia="zh-CN"/>
        </w:rPr>
      </w:pPr>
      <w:r w:rsidRPr="000C4E61">
        <w:rPr>
          <w:rFonts w:eastAsia="TimesNewRoman,Italic"/>
          <w:lang w:eastAsia="zh-CN"/>
        </w:rPr>
        <w:t>resolves further</w:t>
      </w:r>
    </w:p>
    <w:p w14:paraId="47F0E03D" w14:textId="77777777" w:rsidR="005F04AD" w:rsidRPr="000C4E61" w:rsidRDefault="005F04AD" w:rsidP="005F04AD">
      <w:pPr>
        <w:jc w:val="both"/>
      </w:pPr>
      <w:r w:rsidRPr="000C4E61">
        <w:t>1</w:t>
      </w:r>
      <w:r w:rsidRPr="000C4E61">
        <w:tab/>
        <w:t>that, subject to this Resolution:</w:t>
      </w:r>
    </w:p>
    <w:p w14:paraId="7ED7589A" w14:textId="18687E61" w:rsidR="005F04AD" w:rsidRPr="000C4E61" w:rsidRDefault="00F237AB" w:rsidP="005F04AD">
      <w:pPr>
        <w:pStyle w:val="enumlev1"/>
        <w:jc w:val="both"/>
      </w:pPr>
      <w:bookmarkStart w:id="264" w:name="_Hlk101964900"/>
      <w:r w:rsidRPr="000C4E61">
        <w:t>1.1</w:t>
      </w:r>
      <w:r w:rsidR="005F04AD" w:rsidRPr="000C4E61">
        <w:tab/>
        <w:t>the notifying administration of the non-GSO system choosing to operate inter-satellite links and receiving in the frequency bands 27.5-28.6 GHz and 29.5-30.0 GHz shall indicate to the BR the commitment that the equivalent power flux-density produced at any point in the geostationary-satellite orbit by emissions from all combined operations of inter-satellite links and associated earth station transmissions shall not exceed the limits given in Table </w:t>
      </w:r>
      <w:r w:rsidR="005F04AD" w:rsidRPr="00C5152F">
        <w:rPr>
          <w:rStyle w:val="Artref"/>
          <w:b/>
        </w:rPr>
        <w:t>22</w:t>
      </w:r>
      <w:r w:rsidR="005F04AD" w:rsidRPr="00C5152F">
        <w:rPr>
          <w:rStyle w:val="Artref"/>
          <w:b/>
        </w:rPr>
        <w:noBreakHyphen/>
        <w:t>2</w:t>
      </w:r>
      <w:r w:rsidR="005F04AD" w:rsidRPr="000C4E61">
        <w:t>;</w:t>
      </w:r>
    </w:p>
    <w:p w14:paraId="266F00FC" w14:textId="45FB1914" w:rsidR="005F04AD" w:rsidRPr="000C4E61" w:rsidRDefault="00606F1F" w:rsidP="005F04AD">
      <w:pPr>
        <w:pStyle w:val="enumlev1"/>
        <w:jc w:val="both"/>
      </w:pPr>
      <w:r w:rsidRPr="000C4E61">
        <w:rPr>
          <w:iCs/>
        </w:rPr>
        <w:t>1.2</w:t>
      </w:r>
      <w:r w:rsidR="005F04AD" w:rsidRPr="000C4E61">
        <w:tab/>
        <w:t xml:space="preserve">the notifying administration of the non-GSO space station/stations transmitting in the frequency band 27.5-30 GHz towards a GSO network and receiving in the frequency bands, 18.1-18.6 GHz and 18.8-20.2 GHz shall send to the BR the relevant Appendix </w:t>
      </w:r>
      <w:r w:rsidR="005F04AD" w:rsidRPr="000C4E61">
        <w:rPr>
          <w:b/>
          <w:bCs/>
        </w:rPr>
        <w:t>4</w:t>
      </w:r>
      <w:r w:rsidR="005F04AD" w:rsidRPr="000C4E61">
        <w:t xml:space="preserve"> information containing the characteristics of the non-GSO space station/stations and the associated name of the notified GSO network with which it intends to communicate;</w:t>
      </w:r>
    </w:p>
    <w:p w14:paraId="0B8592E6" w14:textId="65A0DB61" w:rsidR="005F04AD" w:rsidRPr="000C4E61" w:rsidRDefault="00606F1F" w:rsidP="005F04AD">
      <w:pPr>
        <w:pStyle w:val="enumlev1"/>
        <w:jc w:val="both"/>
      </w:pPr>
      <w:r w:rsidRPr="000C4E61">
        <w:rPr>
          <w:iCs/>
        </w:rPr>
        <w:t>1.3</w:t>
      </w:r>
      <w:r w:rsidR="005F04AD" w:rsidRPr="000C4E61">
        <w:tab/>
        <w:t xml:space="preserve">the notifying administration of the non-GSO space station/stations transmitting in the frequency bands 27.5-29.1 GHz and 29.5-30.0 GHz towards a non-GSO system and receiving in the frequency bands 18.1-18.6 GHz and 18.8-20.2 GHz shall send to the BR the relevant Appendix </w:t>
      </w:r>
      <w:r w:rsidR="005F04AD" w:rsidRPr="000C4E61">
        <w:rPr>
          <w:b/>
          <w:bCs/>
        </w:rPr>
        <w:t>4</w:t>
      </w:r>
      <w:r w:rsidR="005F04AD" w:rsidRPr="000C4E61">
        <w:t xml:space="preserve">  information containing the characteristics of the non-GSO space station/stations and the associated name of the notified non-GSO system with which it intends to communicate;</w:t>
      </w:r>
    </w:p>
    <w:p w14:paraId="144A4DEA" w14:textId="4859E61B" w:rsidR="005F04AD" w:rsidRPr="000C4E61" w:rsidRDefault="00606F1F" w:rsidP="005F04AD">
      <w:pPr>
        <w:pStyle w:val="enumlev1"/>
        <w:jc w:val="both"/>
      </w:pPr>
      <w:bookmarkStart w:id="265" w:name="_Hlk100751862"/>
      <w:bookmarkStart w:id="266" w:name="_Hlk100752951"/>
      <w:r w:rsidRPr="000C4E61">
        <w:rPr>
          <w:iCs/>
        </w:rPr>
        <w:t>1.4</w:t>
      </w:r>
      <w:r w:rsidR="005F04AD" w:rsidRPr="000C4E61">
        <w:tab/>
        <w:t xml:space="preserve">the notifying </w:t>
      </w:r>
      <w:r w:rsidR="005F04AD" w:rsidRPr="000C4E61">
        <w:rPr>
          <w:lang w:eastAsia="zh-CN"/>
        </w:rPr>
        <w:t>administration for the non-GSO transmitting space station in the frequency band 27.5-30 GHz which</w:t>
      </w:r>
      <w:r w:rsidR="005F04AD" w:rsidRPr="000C4E61">
        <w:t xml:space="preserve"> communicate with a GSO network or non-GSO system shall send to the BR, when submitting Appendix </w:t>
      </w:r>
      <w:r w:rsidR="005F04AD" w:rsidRPr="000C4E61">
        <w:rPr>
          <w:b/>
          <w:bCs/>
        </w:rPr>
        <w:t>4</w:t>
      </w:r>
      <w:r w:rsidR="005F04AD" w:rsidRPr="000C4E61">
        <w:t xml:space="preserve"> data, a formal commitment that, upon receiving a report of unacceptable interference, the notifying administration for the non-GSO transmitting space station which communicate to a GSO network or non-GSO system shall follow the procedures in </w:t>
      </w:r>
      <w:r w:rsidR="005F04AD" w:rsidRPr="000C4E61">
        <w:rPr>
          <w:i/>
          <w:iCs/>
        </w:rPr>
        <w:t>resolves further</w:t>
      </w:r>
      <w:r w:rsidR="005F04AD" w:rsidRPr="000C4E61">
        <w:t xml:space="preserve"> 2;</w:t>
      </w:r>
    </w:p>
    <w:p w14:paraId="019BCA27" w14:textId="77777777" w:rsidR="005F04AD" w:rsidRPr="000C4E61" w:rsidRDefault="005F04AD" w:rsidP="005F04AD">
      <w:pPr>
        <w:jc w:val="both"/>
        <w:rPr>
          <w:lang w:eastAsia="zh-CN"/>
        </w:rPr>
      </w:pPr>
      <w:r w:rsidRPr="000C4E61">
        <w:t>2</w:t>
      </w:r>
      <w:r w:rsidRPr="000C4E61">
        <w:tab/>
      </w:r>
      <w:r w:rsidRPr="000C4E61">
        <w:rPr>
          <w:lang w:eastAsia="zh-CN"/>
        </w:rPr>
        <w:t>that in case of unacceptable interference caused by a non-GSO space station transmitting in the frequency band 27.5-30 GHz:</w:t>
      </w:r>
    </w:p>
    <w:p w14:paraId="50A6D9DD" w14:textId="2EFC7FB1" w:rsidR="005F04AD" w:rsidRPr="000C4E61" w:rsidRDefault="00606F1F" w:rsidP="005F04AD">
      <w:pPr>
        <w:pStyle w:val="enumlev1"/>
        <w:jc w:val="both"/>
        <w:rPr>
          <w:lang w:eastAsia="zh-CN"/>
        </w:rPr>
      </w:pPr>
      <w:r w:rsidRPr="000C4E61">
        <w:rPr>
          <w:lang w:eastAsia="zh-CN"/>
        </w:rPr>
        <w:lastRenderedPageBreak/>
        <w:t>2.1</w:t>
      </w:r>
      <w:r w:rsidR="005F04AD" w:rsidRPr="000C4E61">
        <w:rPr>
          <w:lang w:eastAsia="zh-CN"/>
        </w:rPr>
        <w:tab/>
        <w:t xml:space="preserve">the notifying administration for the </w:t>
      </w:r>
      <w:bookmarkStart w:id="267" w:name="_Hlk100132718"/>
      <w:r w:rsidR="005F04AD" w:rsidRPr="000C4E61">
        <w:rPr>
          <w:lang w:eastAsia="zh-CN"/>
        </w:rPr>
        <w:t>non-GSO space station</w:t>
      </w:r>
      <w:bookmarkEnd w:id="267"/>
      <w:r w:rsidR="005F04AD" w:rsidRPr="000C4E61">
        <w:rPr>
          <w:lang w:eastAsia="zh-CN"/>
        </w:rPr>
        <w:t xml:space="preserve"> transmitting in the frequency band 27.5-30 GHz shall cooperate with an investigation on the matter and provide information on the operation of the transmitting space station and a point of contact to provide such information;</w:t>
      </w:r>
    </w:p>
    <w:p w14:paraId="2C00C6C2" w14:textId="6443A12A" w:rsidR="005F04AD" w:rsidRPr="000C4E61" w:rsidRDefault="00606F1F" w:rsidP="005F04AD">
      <w:pPr>
        <w:pStyle w:val="enumlev1"/>
        <w:jc w:val="both"/>
        <w:rPr>
          <w:lang w:eastAsia="zh-CN"/>
        </w:rPr>
      </w:pPr>
      <w:r w:rsidRPr="000C4E61">
        <w:rPr>
          <w:iCs/>
          <w:lang w:eastAsia="zh-CN"/>
        </w:rPr>
        <w:t>2.2</w:t>
      </w:r>
      <w:r w:rsidR="005F04AD" w:rsidRPr="000C4E61">
        <w:rPr>
          <w:lang w:eastAsia="zh-CN"/>
        </w:rPr>
        <w:tab/>
        <w:t xml:space="preserve">the notifying administration for the </w:t>
      </w:r>
      <w:bookmarkStart w:id="268" w:name="_Hlk100132812"/>
      <w:r w:rsidR="005F04AD" w:rsidRPr="000C4E61">
        <w:rPr>
          <w:lang w:eastAsia="zh-CN"/>
        </w:rPr>
        <w:t xml:space="preserve">non-GSO </w:t>
      </w:r>
      <w:bookmarkEnd w:id="268"/>
      <w:r w:rsidR="005F04AD" w:rsidRPr="000C4E61">
        <w:rPr>
          <w:lang w:eastAsia="zh-CN"/>
        </w:rPr>
        <w:t xml:space="preserve">space station transmitting in the frequency band 27.5-30 GHz and the notifying administration of the GSO or non-GSO network or system with which the </w:t>
      </w:r>
      <w:r w:rsidR="005F04AD" w:rsidRPr="000C4E61">
        <w:t xml:space="preserve">non-GSO </w:t>
      </w:r>
      <w:r w:rsidR="005F04AD" w:rsidRPr="000C4E61">
        <w:rPr>
          <w:lang w:eastAsia="zh-CN"/>
        </w:rPr>
        <w:t>transmitting space station communicates shall, jointly or individually, as the case may be, upon receipt of a report of unacceptable interference, take the required actions to eliminate or reduce the interference to an acceptable level;</w:t>
      </w:r>
    </w:p>
    <w:p w14:paraId="34D5CCC1" w14:textId="77777777" w:rsidR="005F04AD" w:rsidRPr="000C4E61" w:rsidRDefault="005F04AD" w:rsidP="005F04AD">
      <w:pPr>
        <w:jc w:val="both"/>
        <w:rPr>
          <w:lang w:eastAsia="zh-CN"/>
        </w:rPr>
      </w:pPr>
      <w:r w:rsidRPr="000C4E61">
        <w:rPr>
          <w:lang w:eastAsia="zh-CN"/>
        </w:rPr>
        <w:t xml:space="preserve">3 </w:t>
      </w:r>
      <w:r w:rsidRPr="000C4E61">
        <w:rPr>
          <w:lang w:eastAsia="zh-CN"/>
        </w:rPr>
        <w:tab/>
      </w:r>
      <w:bookmarkStart w:id="269" w:name="_Hlk100751548"/>
      <w:bookmarkStart w:id="270" w:name="_Hlk100751643"/>
      <w:r w:rsidRPr="000C4E61">
        <w:rPr>
          <w:lang w:eastAsia="zh-CN"/>
        </w:rPr>
        <w:t>that the notifying administration for the GSO or non-GSO network or system with which the non-GSO transmitting space station communicates shall ensure that:</w:t>
      </w:r>
    </w:p>
    <w:bookmarkEnd w:id="269"/>
    <w:p w14:paraId="3390E543" w14:textId="5A913730" w:rsidR="005F04AD" w:rsidRPr="000C4E61" w:rsidRDefault="00606F1F" w:rsidP="005F04AD">
      <w:pPr>
        <w:pStyle w:val="enumlev1"/>
        <w:jc w:val="both"/>
      </w:pPr>
      <w:r w:rsidRPr="000C4E61">
        <w:rPr>
          <w:lang w:eastAsia="zh-CN"/>
        </w:rPr>
        <w:t>3.1</w:t>
      </w:r>
      <w:r w:rsidR="005F04AD" w:rsidRPr="000C4E61">
        <w:tab/>
        <w:t>the non-GSO space stations transmitting in the frequency band 27.5-30 GHz employed techniques to maintain pointing accuracy with the associated receiving space station and avoid tracking inadvertently adjacent GSO space stations of any other notifying administration or space stations in a non-GSO system of any other notifying administration;</w:t>
      </w:r>
    </w:p>
    <w:p w14:paraId="28A9DC0A" w14:textId="76386F63" w:rsidR="005F04AD" w:rsidRPr="000C4E61" w:rsidRDefault="00606F1F" w:rsidP="005F04AD">
      <w:pPr>
        <w:pStyle w:val="enumlev1"/>
        <w:jc w:val="both"/>
      </w:pPr>
      <w:r w:rsidRPr="000C4E61">
        <w:rPr>
          <w:lang w:eastAsia="zh-CN"/>
        </w:rPr>
        <w:t>3.2</w:t>
      </w:r>
      <w:r w:rsidR="005F04AD" w:rsidRPr="000C4E61">
        <w:rPr>
          <w:lang w:eastAsia="zh-CN"/>
        </w:rPr>
        <w:tab/>
      </w:r>
      <w:r w:rsidR="005F04AD" w:rsidRPr="000C4E61">
        <w:t>all necessary measures are taken so that non-GSO transmitting space stations in the frequency band 27.5-30 GHz are subject to permanent monitoring and control by a network control and monitoring centre (NCMC) or equivalent facility and are capable of receiving and acting upon at least “enable transmission” and “disable transmission” commands from the NCMC or equivalent facility;</w:t>
      </w:r>
    </w:p>
    <w:p w14:paraId="08804E34" w14:textId="5072F22B" w:rsidR="005F04AD" w:rsidRPr="000C4E61" w:rsidRDefault="00606F1F" w:rsidP="005F04AD">
      <w:pPr>
        <w:pStyle w:val="enumlev1"/>
        <w:jc w:val="both"/>
      </w:pPr>
      <w:r w:rsidRPr="000C4E61">
        <w:rPr>
          <w:lang w:eastAsia="zh-CN"/>
        </w:rPr>
        <w:t>3.3</w:t>
      </w:r>
      <w:r w:rsidR="005F04AD" w:rsidRPr="000C4E61">
        <w:rPr>
          <w:lang w:eastAsia="zh-CN"/>
        </w:rPr>
        <w:tab/>
      </w:r>
      <w:bookmarkEnd w:id="265"/>
      <w:bookmarkEnd w:id="266"/>
      <w:bookmarkEnd w:id="270"/>
      <w:r w:rsidR="005F04AD" w:rsidRPr="000C4E61">
        <w:t>a permanent point of contact is provided for the purpose of tracing any cases of unacceptable interference from non-GSO transmitting space stations in the frequency band 27.5-30 GHz in the ISS service and to immediately respond to the relevant requests</w:t>
      </w:r>
      <w:r w:rsidR="00344DEA">
        <w:t>,</w:t>
      </w:r>
    </w:p>
    <w:bookmarkEnd w:id="264"/>
    <w:p w14:paraId="6E1614EE" w14:textId="77777777" w:rsidR="005F04AD" w:rsidRPr="000C4E61" w:rsidRDefault="005F04AD" w:rsidP="005F04AD">
      <w:pPr>
        <w:pStyle w:val="Call"/>
        <w:jc w:val="both"/>
      </w:pPr>
      <w:r w:rsidRPr="000C4E61">
        <w:t>instructs the Director of the Radiocommunication Bureau</w:t>
      </w:r>
    </w:p>
    <w:p w14:paraId="602DDFFA" w14:textId="77777777" w:rsidR="005F04AD" w:rsidRPr="000C4E61" w:rsidRDefault="005F04AD" w:rsidP="005F04AD">
      <w:pPr>
        <w:spacing w:after="120"/>
        <w:jc w:val="both"/>
        <w:rPr>
          <w:lang w:eastAsia="zh-CN"/>
        </w:rPr>
      </w:pPr>
      <w:r w:rsidRPr="000C4E61">
        <w:rPr>
          <w:lang w:eastAsia="zh-CN"/>
        </w:rPr>
        <w:t>1</w:t>
      </w:r>
      <w:r w:rsidRPr="000C4E61">
        <w:rPr>
          <w:lang w:eastAsia="zh-CN"/>
        </w:rPr>
        <w:tab/>
        <w:t xml:space="preserve">to take all necessary actions to facilitate the implementation of this Resolution, together with providing any assistance for the resolution of interference, if and when required; </w:t>
      </w:r>
    </w:p>
    <w:p w14:paraId="5AF65ADA" w14:textId="77777777" w:rsidR="005F04AD" w:rsidRPr="000C4E61" w:rsidRDefault="005F04AD" w:rsidP="005F04AD">
      <w:pPr>
        <w:jc w:val="both"/>
        <w:rPr>
          <w:lang w:eastAsia="zh-CN"/>
        </w:rPr>
      </w:pPr>
      <w:r w:rsidRPr="000C4E61">
        <w:rPr>
          <w:lang w:eastAsia="zh-CN"/>
        </w:rPr>
        <w:t>2</w:t>
      </w:r>
      <w:r w:rsidRPr="000C4E61">
        <w:rPr>
          <w:lang w:eastAsia="zh-CN"/>
        </w:rPr>
        <w:tab/>
        <w:t>to report to future World Radiocommunication Conferences any difficulties or inconsistencies encountered in the implementation of this Resolution;</w:t>
      </w:r>
    </w:p>
    <w:p w14:paraId="38083FA7" w14:textId="3A9DC768" w:rsidR="005F04AD" w:rsidRPr="000C4E61" w:rsidRDefault="005F04AD" w:rsidP="005F04AD">
      <w:pPr>
        <w:jc w:val="both"/>
        <w:rPr>
          <w:lang w:eastAsia="zh-CN"/>
        </w:rPr>
      </w:pPr>
      <w:r w:rsidRPr="000C4E61">
        <w:rPr>
          <w:lang w:eastAsia="zh-CN"/>
        </w:rPr>
        <w:t>3</w:t>
      </w:r>
      <w:r w:rsidRPr="000C4E61">
        <w:rPr>
          <w:lang w:eastAsia="zh-CN"/>
        </w:rPr>
        <w:tab/>
        <w:t>to use the methodology given in Annex</w:t>
      </w:r>
      <w:r w:rsidRPr="000C4E61">
        <w:t> </w:t>
      </w:r>
      <w:r w:rsidRPr="000C4E61">
        <w:rPr>
          <w:lang w:eastAsia="zh-CN"/>
        </w:rPr>
        <w:t xml:space="preserve">2 of this Resolution when assessing compliance with the pfd limits in Table </w:t>
      </w:r>
      <w:r w:rsidRPr="00283E9D">
        <w:rPr>
          <w:b/>
          <w:bCs/>
          <w:lang w:eastAsia="zh-CN"/>
        </w:rPr>
        <w:t>21-4</w:t>
      </w:r>
      <w:r w:rsidRPr="000C4E61">
        <w:rPr>
          <w:lang w:eastAsia="zh-CN"/>
        </w:rPr>
        <w:t>;</w:t>
      </w:r>
    </w:p>
    <w:p w14:paraId="2F7EB712" w14:textId="3552F191" w:rsidR="005F04AD" w:rsidRPr="000C4E61" w:rsidRDefault="005F04AD" w:rsidP="005F04AD">
      <w:pPr>
        <w:jc w:val="both"/>
        <w:rPr>
          <w:lang w:eastAsia="zh-CN"/>
        </w:rPr>
      </w:pPr>
      <w:r w:rsidRPr="000C4E61">
        <w:rPr>
          <w:lang w:eastAsia="zh-CN"/>
        </w:rPr>
        <w:t>4</w:t>
      </w:r>
      <w:r w:rsidRPr="000C4E61">
        <w:rPr>
          <w:lang w:eastAsia="zh-CN"/>
        </w:rPr>
        <w:tab/>
        <w:t>to use the methodology given in Appendixes</w:t>
      </w:r>
      <w:r w:rsidRPr="000C4E61">
        <w:t> </w:t>
      </w:r>
      <w:r w:rsidRPr="000C4E61">
        <w:rPr>
          <w:lang w:eastAsia="zh-CN"/>
        </w:rPr>
        <w:t>1 to 3 to Annex</w:t>
      </w:r>
      <w:r w:rsidRPr="000C4E61">
        <w:t> </w:t>
      </w:r>
      <w:r w:rsidRPr="000C4E61">
        <w:rPr>
          <w:lang w:eastAsia="zh-CN"/>
        </w:rPr>
        <w:t xml:space="preserve">5 of this Resolution when assessing compliance with </w:t>
      </w:r>
      <w:r w:rsidR="002C33E6" w:rsidRPr="000C4E61">
        <w:rPr>
          <w:lang w:eastAsia="zh-CN"/>
        </w:rPr>
        <w:t xml:space="preserve">paragraphs 1 to 6 of </w:t>
      </w:r>
      <w:r w:rsidRPr="000C4E61">
        <w:rPr>
          <w:lang w:eastAsia="zh-CN"/>
        </w:rPr>
        <w:t>Annex</w:t>
      </w:r>
      <w:r w:rsidRPr="000C4E61">
        <w:t> </w:t>
      </w:r>
      <w:r w:rsidRPr="000C4E61">
        <w:rPr>
          <w:lang w:eastAsia="zh-CN"/>
        </w:rPr>
        <w:t>5;</w:t>
      </w:r>
    </w:p>
    <w:p w14:paraId="2B41F95E" w14:textId="77777777" w:rsidR="005F04AD" w:rsidRPr="000C4E61" w:rsidRDefault="005F04AD" w:rsidP="005F04AD">
      <w:pPr>
        <w:jc w:val="both"/>
        <w:rPr>
          <w:lang w:eastAsia="zh-CN"/>
        </w:rPr>
      </w:pPr>
      <w:r w:rsidRPr="000C4E61">
        <w:rPr>
          <w:lang w:eastAsia="zh-CN"/>
        </w:rPr>
        <w:t>5</w:t>
      </w:r>
      <w:r w:rsidRPr="000C4E61">
        <w:rPr>
          <w:lang w:eastAsia="zh-CN"/>
        </w:rPr>
        <w:tab/>
      </w:r>
      <w:r w:rsidRPr="000C4E61">
        <w:t>not to examine, under No. </w:t>
      </w:r>
      <w:r w:rsidRPr="000C4E61">
        <w:rPr>
          <w:b/>
          <w:bCs/>
        </w:rPr>
        <w:t>11.31</w:t>
      </w:r>
      <w:r w:rsidRPr="000C4E61">
        <w:t xml:space="preserve">, the conformity of non-GSO FSS systems with the provisions of </w:t>
      </w:r>
      <w:r w:rsidRPr="000C4E61">
        <w:rPr>
          <w:i/>
          <w:iCs/>
        </w:rPr>
        <w:t>resolves </w:t>
      </w:r>
      <w:r w:rsidRPr="000C4E61">
        <w:t>5 of this Resolution</w:t>
      </w:r>
      <w:r w:rsidRPr="000C4E61">
        <w:rPr>
          <w:lang w:eastAsia="zh-CN"/>
        </w:rPr>
        <w:t>.</w:t>
      </w:r>
    </w:p>
    <w:p w14:paraId="0BE73F8D" w14:textId="08A079E3" w:rsidR="00757670" w:rsidRPr="000C4E61" w:rsidRDefault="00757670" w:rsidP="00757670">
      <w:pPr>
        <w:pStyle w:val="AnnexNo"/>
        <w:rPr>
          <w:lang w:eastAsia="zh-CN"/>
        </w:rPr>
      </w:pPr>
      <w:r w:rsidRPr="000C4E61">
        <w:rPr>
          <w:lang w:eastAsia="zh-CN"/>
        </w:rPr>
        <w:t>ANNEX 1 TO draft new RESOLUTION [EUR-A117</w:t>
      </w:r>
      <w:r w:rsidR="00D2468F" w:rsidRPr="000C4E61">
        <w:rPr>
          <w:lang w:eastAsia="zh-CN"/>
        </w:rPr>
        <w:t>-SPACE-TO-SPACE</w:t>
      </w:r>
      <w:r w:rsidRPr="000C4E61">
        <w:rPr>
          <w:lang w:eastAsia="zh-CN"/>
        </w:rPr>
        <w:t>] (WRC-23)</w:t>
      </w:r>
    </w:p>
    <w:p w14:paraId="417DABEF" w14:textId="6EAD81FB" w:rsidR="00757670" w:rsidRPr="000C4E61" w:rsidRDefault="00757670" w:rsidP="00757670">
      <w:pPr>
        <w:pStyle w:val="Annextitle"/>
        <w:rPr>
          <w:lang w:eastAsia="zh-CN"/>
        </w:rPr>
      </w:pPr>
      <w:r w:rsidRPr="000C4E61">
        <w:rPr>
          <w:lang w:eastAsia="zh-CN"/>
        </w:rPr>
        <w:t>Determination of the off-nadir</w:t>
      </w:r>
      <w:r w:rsidR="00D2468F" w:rsidRPr="000C4E61">
        <w:rPr>
          <w:lang w:eastAsia="zh-CN"/>
        </w:rPr>
        <w:t xml:space="preserve"> </w:t>
      </w:r>
      <w:r w:rsidRPr="000C4E61">
        <w:rPr>
          <w:lang w:eastAsia="zh-CN"/>
        </w:rPr>
        <w:t>angle</w:t>
      </w:r>
    </w:p>
    <w:p w14:paraId="0D39D402" w14:textId="4FEDB8CD" w:rsidR="00757670" w:rsidRPr="000C4E61" w:rsidRDefault="00757670" w:rsidP="00187CA2">
      <w:pPr>
        <w:jc w:val="both"/>
      </w:pPr>
      <w:r w:rsidRPr="000C4E61">
        <w:t>1</w:t>
      </w:r>
      <w:r w:rsidRPr="000C4E61">
        <w:tab/>
      </w:r>
      <w:r w:rsidR="007F599E">
        <w:t>A</w:t>
      </w:r>
      <w:r w:rsidRPr="000C4E61">
        <w:t xml:space="preserve"> non-GSO space station transmitting in the frequency band 27.5-30 GHz and receiving in the frequency bands 18.1-18.6 GHz and 18.8-20.2 GHz shall only communicate with a GSO or non-GSO space station when the off-nadir angle between this GSO or non-GSO space station and the non-GSO space station with which it communicates is equal to or smaller than:</w:t>
      </w:r>
    </w:p>
    <w:p w14:paraId="7E86FE94" w14:textId="77777777" w:rsidR="00757670" w:rsidRPr="000C4E61" w:rsidRDefault="005E5EBA" w:rsidP="00757670">
      <w:pPr>
        <w:pStyle w:val="Equation"/>
        <w:jc w:val="both"/>
        <w:rPr>
          <w:sz w:val="20"/>
        </w:rPr>
      </w:pPr>
      <m:oMathPara>
        <m:oMath>
          <m:sSub>
            <m:sSubPr>
              <m:ctrlPr>
                <w:rPr>
                  <w:rFonts w:ascii="Cambria Math" w:hAnsi="Cambria Math"/>
                  <w:sz w:val="20"/>
                </w:rPr>
              </m:ctrlPr>
            </m:sSubPr>
            <m:e>
              <m:r>
                <w:rPr>
                  <w:rFonts w:ascii="Cambria Math" w:hAnsi="Cambria Math"/>
                  <w:sz w:val="20"/>
                </w:rPr>
                <m:t>θ</m:t>
              </m:r>
            </m:e>
            <m:sub>
              <m:r>
                <w:rPr>
                  <w:rFonts w:ascii="Cambria Math" w:hAnsi="Cambria Math"/>
                  <w:sz w:val="20"/>
                </w:rPr>
                <m:t>Max</m:t>
              </m:r>
            </m:sub>
          </m:sSub>
          <m:r>
            <m:rPr>
              <m:sty m:val="p"/>
            </m:rPr>
            <w:rPr>
              <w:rFonts w:ascii="Cambria Math" w:hAnsi="Cambria Math"/>
              <w:sz w:val="20"/>
            </w:rPr>
            <m:t>=</m:t>
          </m:r>
          <m:func>
            <m:funcPr>
              <m:ctrlPr>
                <w:rPr>
                  <w:rFonts w:ascii="Cambria Math" w:hAnsi="Cambria Math"/>
                  <w:sz w:val="20"/>
                </w:rPr>
              </m:ctrlPr>
            </m:funcPr>
            <m:fName>
              <m:sSup>
                <m:sSupPr>
                  <m:ctrlPr>
                    <w:rPr>
                      <w:rFonts w:ascii="Cambria Math" w:hAnsi="Cambria Math"/>
                      <w:sz w:val="20"/>
                    </w:rPr>
                  </m:ctrlPr>
                </m:sSupPr>
                <m:e>
                  <m:r>
                    <m:rPr>
                      <m:sty m:val="p"/>
                    </m:rPr>
                    <w:rPr>
                      <w:rFonts w:ascii="Cambria Math" w:hAnsi="Cambria Math"/>
                      <w:sz w:val="20"/>
                    </w:rPr>
                    <m:t>sin</m:t>
                  </m:r>
                </m:e>
                <m:sup>
                  <m:r>
                    <m:rPr>
                      <m:sty m:val="p"/>
                    </m:rPr>
                    <w:rPr>
                      <w:rFonts w:ascii="Cambria Math" w:hAnsi="Cambria Math"/>
                      <w:sz w:val="20"/>
                    </w:rPr>
                    <m:t>-1</m:t>
                  </m:r>
                </m:sup>
              </m:sSup>
            </m:fName>
            <m:e>
              <m:d>
                <m:dPr>
                  <m:ctrlPr>
                    <w:rPr>
                      <w:rFonts w:ascii="Cambria Math" w:hAnsi="Cambria Math"/>
                      <w:sz w:val="20"/>
                    </w:rPr>
                  </m:ctrlPr>
                </m:dPr>
                <m:e>
                  <m:f>
                    <m:fPr>
                      <m:ctrlPr>
                        <w:rPr>
                          <w:rFonts w:ascii="Cambria Math" w:hAnsi="Cambria Math"/>
                          <w:sz w:val="20"/>
                        </w:rPr>
                      </m:ctrlPr>
                    </m:fPr>
                    <m:num>
                      <m:sSub>
                        <m:sSubPr>
                          <m:ctrlPr>
                            <w:rPr>
                              <w:rFonts w:ascii="Cambria Math" w:hAnsi="Cambria Math"/>
                              <w:sz w:val="20"/>
                            </w:rPr>
                          </m:ctrlPr>
                        </m:sSubPr>
                        <m:e>
                          <m:r>
                            <w:rPr>
                              <w:rFonts w:ascii="Cambria Math" w:hAnsi="Cambria Math"/>
                              <w:sz w:val="20"/>
                            </w:rPr>
                            <m:t>R</m:t>
                          </m:r>
                        </m:e>
                        <m:sub>
                          <m:r>
                            <w:rPr>
                              <w:rFonts w:ascii="Cambria Math" w:hAnsi="Cambria Math"/>
                              <w:sz w:val="20"/>
                            </w:rPr>
                            <m:t>Earth</m:t>
                          </m:r>
                        </m:sub>
                      </m:sSub>
                    </m:num>
                    <m:den>
                      <m:sSub>
                        <m:sSubPr>
                          <m:ctrlPr>
                            <w:rPr>
                              <w:rFonts w:ascii="Cambria Math" w:hAnsi="Cambria Math"/>
                              <w:sz w:val="20"/>
                            </w:rPr>
                          </m:ctrlPr>
                        </m:sSubPr>
                        <m:e>
                          <m:r>
                            <w:rPr>
                              <w:rFonts w:ascii="Cambria Math" w:hAnsi="Cambria Math"/>
                              <w:sz w:val="20"/>
                            </w:rPr>
                            <m:t>R</m:t>
                          </m:r>
                        </m:e>
                        <m:sub>
                          <m:r>
                            <w:rPr>
                              <w:rFonts w:ascii="Cambria Math" w:hAnsi="Cambria Math"/>
                              <w:sz w:val="20"/>
                            </w:rPr>
                            <m:t>Earth</m:t>
                          </m:r>
                        </m:sub>
                      </m:sSub>
                      <m:r>
                        <m:rPr>
                          <m:sty m:val="p"/>
                        </m:rPr>
                        <w:rPr>
                          <w:rFonts w:ascii="Cambria Math" w:hAnsi="Cambria Math"/>
                          <w:sz w:val="20"/>
                        </w:rPr>
                        <m:t>+</m:t>
                      </m:r>
                      <m:sSub>
                        <m:sSubPr>
                          <m:ctrlPr>
                            <w:rPr>
                              <w:rFonts w:ascii="Cambria Math" w:hAnsi="Cambria Math"/>
                              <w:sz w:val="20"/>
                            </w:rPr>
                          </m:ctrlPr>
                        </m:sSubPr>
                        <m:e>
                          <m:r>
                            <w:rPr>
                              <w:rFonts w:ascii="Cambria Math" w:hAnsi="Cambria Math"/>
                              <w:sz w:val="20"/>
                            </w:rPr>
                            <m:t>Alt</m:t>
                          </m:r>
                        </m:e>
                        <m:sub>
                          <m:r>
                            <w:rPr>
                              <w:rFonts w:ascii="Cambria Math" w:hAnsi="Cambria Math"/>
                              <w:sz w:val="20"/>
                            </w:rPr>
                            <m:t>Higher</m:t>
                          </m:r>
                          <m:r>
                            <m:rPr>
                              <m:sty m:val="p"/>
                            </m:rPr>
                            <w:rPr>
                              <w:rFonts w:ascii="Cambria Math" w:hAnsi="Cambria Math"/>
                              <w:sz w:val="20"/>
                            </w:rPr>
                            <m:t>_</m:t>
                          </m:r>
                          <m:r>
                            <w:rPr>
                              <w:rFonts w:ascii="Cambria Math" w:hAnsi="Cambria Math"/>
                              <w:sz w:val="20"/>
                            </w:rPr>
                            <m:t>FSS</m:t>
                          </m:r>
                        </m:sub>
                      </m:sSub>
                    </m:den>
                  </m:f>
                </m:e>
              </m:d>
            </m:e>
          </m:func>
        </m:oMath>
      </m:oMathPara>
    </w:p>
    <w:p w14:paraId="1BE17A44" w14:textId="77777777" w:rsidR="00757670" w:rsidRPr="000C4E61" w:rsidRDefault="00757670" w:rsidP="00757670">
      <w:pPr>
        <w:keepNext/>
      </w:pPr>
      <w:r w:rsidRPr="000C4E61">
        <w:t xml:space="preserve">where </w:t>
      </w:r>
    </w:p>
    <w:p w14:paraId="341C37FA" w14:textId="71AB3715" w:rsidR="00757670" w:rsidRPr="000C4E61" w:rsidRDefault="00757670" w:rsidP="00CE656A">
      <w:pPr>
        <w:pStyle w:val="Equationlegend"/>
        <w:jc w:val="both"/>
      </w:pPr>
      <w:r w:rsidRPr="000C4E61">
        <w:tab/>
      </w:r>
      <w:proofErr w:type="spellStart"/>
      <w:r w:rsidRPr="000C4E61">
        <w:t>R</w:t>
      </w:r>
      <w:r w:rsidRPr="000C4E61">
        <w:rPr>
          <w:vertAlign w:val="subscript"/>
        </w:rPr>
        <w:t>Earth</w:t>
      </w:r>
      <w:proofErr w:type="spellEnd"/>
      <w:r w:rsidRPr="000C4E61">
        <w:t xml:space="preserve"> = </w:t>
      </w:r>
      <w:r w:rsidRPr="000C4E61">
        <w:tab/>
        <w:t xml:space="preserve">6 378. </w:t>
      </w:r>
      <w:r w:rsidR="00187CA2" w:rsidRPr="000C4E61">
        <w:t>K</w:t>
      </w:r>
      <w:r w:rsidRPr="000C4E61">
        <w:t>m</w:t>
      </w:r>
    </w:p>
    <w:p w14:paraId="399C5148" w14:textId="58ACE8D9" w:rsidR="00757670" w:rsidRPr="000C4E61" w:rsidRDefault="00CE656A" w:rsidP="00757670">
      <w:pPr>
        <w:pStyle w:val="Equationlegend"/>
      </w:pPr>
      <w:r w:rsidRPr="000C4E61">
        <w:tab/>
      </w:r>
      <w:proofErr w:type="spellStart"/>
      <w:r w:rsidR="00757670" w:rsidRPr="000C4E61">
        <w:rPr>
          <w:i/>
          <w:iCs/>
        </w:rPr>
        <w:t>Alt</w:t>
      </w:r>
      <w:r w:rsidR="00757670" w:rsidRPr="000C4E61">
        <w:rPr>
          <w:i/>
          <w:iCs/>
          <w:vertAlign w:val="subscript"/>
        </w:rPr>
        <w:t>Higher</w:t>
      </w:r>
      <w:proofErr w:type="spellEnd"/>
      <w:r w:rsidR="00757670" w:rsidRPr="000C4E61">
        <w:t xml:space="preserve"> = </w:t>
      </w:r>
      <w:r w:rsidR="00757670" w:rsidRPr="000C4E61">
        <w:tab/>
        <w:t>altitude of the non-GSO space station at higher orbital altitude in km</w:t>
      </w:r>
    </w:p>
    <w:p w14:paraId="18DC5361" w14:textId="77777777" w:rsidR="00B77441" w:rsidRPr="000C4E61" w:rsidRDefault="00B77441" w:rsidP="00B77441">
      <w:pPr>
        <w:pStyle w:val="TableNo"/>
      </w:pPr>
      <w:r w:rsidRPr="000C4E61">
        <w:t>Figure 1</w:t>
      </w:r>
    </w:p>
    <w:p w14:paraId="3CE6FA5E" w14:textId="77777777" w:rsidR="00757670" w:rsidRPr="000C4E61" w:rsidRDefault="00757670" w:rsidP="006E43DE">
      <w:pPr>
        <w:pStyle w:val="Figure"/>
      </w:pPr>
      <w:r w:rsidRPr="000C4E61">
        <w:rPr>
          <w:noProof/>
          <w:lang w:val="fr-FR" w:eastAsia="fr-FR"/>
        </w:rPr>
        <w:drawing>
          <wp:inline distT="0" distB="0" distL="0" distR="0" wp14:anchorId="456EA31C" wp14:editId="40745212">
            <wp:extent cx="4000191" cy="2510041"/>
            <wp:effectExtent l="0" t="0" r="635" b="5080"/>
            <wp:docPr id="13" name="Image 13" descr="A diagram of a satell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A diagram of a satellite&#10;&#10;Description automatically generated"/>
                    <pic:cNvPicPr/>
                  </pic:nvPicPr>
                  <pic:blipFill rotWithShape="1">
                    <a:blip r:embed="rId23"/>
                    <a:srcRect b="26794"/>
                    <a:stretch/>
                  </pic:blipFill>
                  <pic:spPr bwMode="auto">
                    <a:xfrm>
                      <a:off x="0" y="0"/>
                      <a:ext cx="4057542" cy="2546027"/>
                    </a:xfrm>
                    <a:prstGeom prst="rect">
                      <a:avLst/>
                    </a:prstGeom>
                    <a:ln>
                      <a:noFill/>
                    </a:ln>
                    <a:extLst>
                      <a:ext uri="{53640926-AAD7-44D8-BBD7-CCE9431645EC}">
                        <a14:shadowObscured xmlns:a14="http://schemas.microsoft.com/office/drawing/2010/main"/>
                      </a:ext>
                    </a:extLst>
                  </pic:spPr>
                </pic:pic>
              </a:graphicData>
            </a:graphic>
          </wp:inline>
        </w:drawing>
      </w:r>
    </w:p>
    <w:p w14:paraId="041FBF5E" w14:textId="46CB413B" w:rsidR="00757670" w:rsidRPr="000C4E61" w:rsidRDefault="00757670" w:rsidP="00757670">
      <w:pPr>
        <w:jc w:val="both"/>
        <w:rPr>
          <w:i/>
          <w:iCs/>
        </w:rPr>
      </w:pPr>
      <w:r w:rsidRPr="000C4E61">
        <w:t>2</w:t>
      </w:r>
      <w:r w:rsidRPr="000C4E61">
        <w:tab/>
      </w:r>
      <w:r w:rsidR="00C94A14">
        <w:t>A</w:t>
      </w:r>
      <w:r w:rsidRPr="000C4E61">
        <w:t xml:space="preserve"> non-GSO space station transmitting in the frequency band 27.5-30 GHz and receiving in the frequency bands 18.1-18.6 GHz</w:t>
      </w:r>
      <w:r w:rsidR="00187CA2">
        <w:t>, and</w:t>
      </w:r>
      <w:r w:rsidRPr="000C4E61">
        <w:t xml:space="preserve"> 18.8-20.2 GHz shall only communicate with a GSO space station when the off-nadir angle between this GSO space station and the non-GSO space station with which it communicates is equal to or smaller than:</w:t>
      </w:r>
      <w:r w:rsidRPr="000C4E61">
        <w:rPr>
          <w:i/>
          <w:iCs/>
        </w:rPr>
        <w:t xml:space="preserve"> </w:t>
      </w:r>
    </w:p>
    <w:p w14:paraId="50FD3D1C" w14:textId="77777777" w:rsidR="00757670" w:rsidRPr="000C4E61" w:rsidRDefault="00757670" w:rsidP="00757670">
      <w:pPr>
        <w:pStyle w:val="enumlev1"/>
        <w:keepNext/>
      </w:pPr>
      <w:r w:rsidRPr="000C4E61">
        <w:t>–</w:t>
      </w:r>
      <w:r w:rsidRPr="000C4E61">
        <w:tab/>
        <w:t>if the altitude of the non-GSO space station is less than 2 000 km:</w:t>
      </w:r>
    </w:p>
    <w:p w14:paraId="1E1E2B59" w14:textId="77777777" w:rsidR="00757670" w:rsidRPr="000C4E61" w:rsidRDefault="00757670" w:rsidP="00757670">
      <w:pPr>
        <w:pStyle w:val="Equation"/>
      </w:pPr>
      <w:r w:rsidRPr="000C4E61">
        <w:tab/>
      </w:r>
      <w:r w:rsidRPr="000C4E61">
        <w:tab/>
      </w:r>
      <w:r w:rsidRPr="000C4E61">
        <w:rPr>
          <w:position w:val="-32"/>
        </w:rPr>
        <w:object w:dxaOrig="3560" w:dyaOrig="760" w14:anchorId="4674BB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38.5pt" o:ole="">
            <v:imagedata r:id="rId24" o:title=""/>
          </v:shape>
          <o:OLEObject Type="Embed" ProgID="Equation.DSMT4" ShapeID="_x0000_i1025" DrawAspect="Content" ObjectID="_1757762250" r:id="rId25"/>
        </w:object>
      </w:r>
    </w:p>
    <w:p w14:paraId="0671B673" w14:textId="77777777" w:rsidR="00757670" w:rsidRPr="000C4E61" w:rsidRDefault="00757670" w:rsidP="00757670">
      <w:pPr>
        <w:pStyle w:val="enumlev1"/>
        <w:keepNext/>
      </w:pPr>
      <w:r w:rsidRPr="000C4E61">
        <w:t>–</w:t>
      </w:r>
      <w:r w:rsidRPr="000C4E61">
        <w:tab/>
        <w:t>if the altitude of the non-GSO space station is greater than or equal to 2 000 km:</w:t>
      </w:r>
    </w:p>
    <w:p w14:paraId="53710755" w14:textId="77777777" w:rsidR="00757670" w:rsidRPr="000C4E61" w:rsidRDefault="00757670" w:rsidP="00757670">
      <w:pPr>
        <w:pStyle w:val="Equation"/>
      </w:pPr>
      <w:r w:rsidRPr="000C4E61">
        <w:tab/>
      </w:r>
      <w:r w:rsidRPr="000C4E61">
        <w:tab/>
      </w:r>
      <w:r w:rsidRPr="000C4E61">
        <w:rPr>
          <w:position w:val="-32"/>
        </w:rPr>
        <w:object w:dxaOrig="3120" w:dyaOrig="760" w14:anchorId="0752A471">
          <v:shape id="_x0000_i1026" type="#_x0000_t75" style="width:158pt;height:38.5pt" o:ole="">
            <v:imagedata r:id="rId26" o:title=""/>
          </v:shape>
          <o:OLEObject Type="Embed" ProgID="Equation.DSMT4" ShapeID="_x0000_i1026" DrawAspect="Content" ObjectID="_1757762251" r:id="rId27"/>
        </w:object>
      </w:r>
    </w:p>
    <w:p w14:paraId="32333281" w14:textId="77777777" w:rsidR="00757670" w:rsidRPr="000C4E61" w:rsidRDefault="00757670" w:rsidP="00757670">
      <w:pPr>
        <w:keepNext/>
      </w:pPr>
      <w:r w:rsidRPr="000C4E61">
        <w:t>where:</w:t>
      </w:r>
    </w:p>
    <w:p w14:paraId="7125448B" w14:textId="77777777" w:rsidR="00757670" w:rsidRPr="000C4E61" w:rsidRDefault="00757670" w:rsidP="00757670">
      <w:pPr>
        <w:pStyle w:val="Equationlegend"/>
        <w:keepNext/>
      </w:pPr>
      <w:r w:rsidRPr="000C4E61">
        <w:tab/>
      </w:r>
      <w:proofErr w:type="spellStart"/>
      <w:r w:rsidRPr="000C4E61">
        <w:rPr>
          <w:i/>
          <w:iCs/>
        </w:rPr>
        <w:t>R</w:t>
      </w:r>
      <w:r w:rsidRPr="000C4E61">
        <w:rPr>
          <w:i/>
          <w:iCs/>
          <w:vertAlign w:val="subscript"/>
        </w:rPr>
        <w:t>Earth</w:t>
      </w:r>
      <w:proofErr w:type="spellEnd"/>
      <w:r w:rsidRPr="000C4E61">
        <w:rPr>
          <w:vertAlign w:val="subscript"/>
        </w:rPr>
        <w:t xml:space="preserve"> </w:t>
      </w:r>
      <w:r w:rsidRPr="000C4E61">
        <w:t xml:space="preserve">= </w:t>
      </w:r>
      <w:r w:rsidRPr="000C4E61">
        <w:tab/>
        <w:t xml:space="preserve">6 378 km </w:t>
      </w:r>
    </w:p>
    <w:p w14:paraId="3DC385DA" w14:textId="77777777" w:rsidR="00757670" w:rsidRPr="000C4E61" w:rsidRDefault="00757670" w:rsidP="00757670">
      <w:pPr>
        <w:pStyle w:val="Equationlegend"/>
      </w:pPr>
      <w:r w:rsidRPr="000C4E61">
        <w:tab/>
      </w:r>
      <w:proofErr w:type="spellStart"/>
      <w:r w:rsidRPr="000C4E61">
        <w:rPr>
          <w:i/>
          <w:iCs/>
        </w:rPr>
        <w:t>Alt</w:t>
      </w:r>
      <w:r w:rsidRPr="000C4E61">
        <w:rPr>
          <w:i/>
          <w:iCs/>
          <w:vertAlign w:val="subscript"/>
        </w:rPr>
        <w:t>GSO</w:t>
      </w:r>
      <w:proofErr w:type="spellEnd"/>
      <w:r w:rsidRPr="000C4E61">
        <w:t xml:space="preserve"> = </w:t>
      </w:r>
      <w:r w:rsidRPr="000C4E61">
        <w:tab/>
        <w:t>altitude of the GSO space station in km.</w:t>
      </w:r>
    </w:p>
    <w:p w14:paraId="10F2D1B1" w14:textId="4440E1B5" w:rsidR="00757670" w:rsidRPr="000C4E61" w:rsidRDefault="00757670" w:rsidP="00757670">
      <w:pPr>
        <w:pStyle w:val="Equationlegend"/>
      </w:pPr>
      <w:r w:rsidRPr="000C4E61">
        <w:tab/>
      </w:r>
      <w:proofErr w:type="spellStart"/>
      <w:r w:rsidRPr="000C4E61">
        <w:rPr>
          <w:i/>
          <w:iCs/>
        </w:rPr>
        <w:t>Alt</w:t>
      </w:r>
      <w:r w:rsidRPr="000C4E61">
        <w:rPr>
          <w:i/>
          <w:iCs/>
          <w:vertAlign w:val="subscript"/>
        </w:rPr>
        <w:t>non</w:t>
      </w:r>
      <w:proofErr w:type="spellEnd"/>
      <w:r w:rsidRPr="000C4E61">
        <w:rPr>
          <w:i/>
          <w:iCs/>
          <w:vertAlign w:val="subscript"/>
        </w:rPr>
        <w:t>-GSO</w:t>
      </w:r>
      <w:r w:rsidRPr="000C4E61">
        <w:t xml:space="preserve"> = </w:t>
      </w:r>
      <w:r w:rsidRPr="000C4E61">
        <w:tab/>
        <w:t>altitude of the non-GSO space station in km</w:t>
      </w:r>
    </w:p>
    <w:p w14:paraId="58AC0F8A" w14:textId="76B84EB4" w:rsidR="00B77441" w:rsidRPr="000C4E61" w:rsidRDefault="00B77441" w:rsidP="00B77441">
      <w:pPr>
        <w:pStyle w:val="TableNo"/>
      </w:pPr>
      <w:r w:rsidRPr="000C4E61">
        <w:lastRenderedPageBreak/>
        <w:t>Figure 2</w:t>
      </w:r>
    </w:p>
    <w:p w14:paraId="60F3ABB2" w14:textId="22AB6671" w:rsidR="00B77441" w:rsidRPr="000C4E61" w:rsidRDefault="00B77441" w:rsidP="00B77441">
      <w:pPr>
        <w:pStyle w:val="Figure"/>
      </w:pPr>
      <w:r w:rsidRPr="000C4E61">
        <w:rPr>
          <w:noProof/>
          <w:lang w:val="fr-FR" w:eastAsia="fr-FR"/>
        </w:rPr>
        <w:drawing>
          <wp:inline distT="0" distB="0" distL="0" distR="0" wp14:anchorId="2485B0C1" wp14:editId="76559FD0">
            <wp:extent cx="4371676" cy="2725278"/>
            <wp:effectExtent l="0" t="0" r="0" b="0"/>
            <wp:docPr id="14" name="Image 14" descr="A diagram of a space st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A diagram of a space station&#10;&#10;Description automatically generated"/>
                    <pic:cNvPicPr/>
                  </pic:nvPicPr>
                  <pic:blipFill rotWithShape="1">
                    <a:blip r:embed="rId28"/>
                    <a:srcRect b="26745"/>
                    <a:stretch/>
                  </pic:blipFill>
                  <pic:spPr bwMode="auto">
                    <a:xfrm>
                      <a:off x="0" y="0"/>
                      <a:ext cx="4453783" cy="2776463"/>
                    </a:xfrm>
                    <a:prstGeom prst="rect">
                      <a:avLst/>
                    </a:prstGeom>
                    <a:ln>
                      <a:noFill/>
                    </a:ln>
                    <a:extLst>
                      <a:ext uri="{53640926-AAD7-44D8-BBD7-CCE9431645EC}">
                        <a14:shadowObscured xmlns:a14="http://schemas.microsoft.com/office/drawing/2010/main"/>
                      </a:ext>
                    </a:extLst>
                  </pic:spPr>
                </pic:pic>
              </a:graphicData>
            </a:graphic>
          </wp:inline>
        </w:drawing>
      </w:r>
    </w:p>
    <w:p w14:paraId="4E464148" w14:textId="37BAB03B" w:rsidR="00757670" w:rsidRPr="000C4E61" w:rsidRDefault="00757670" w:rsidP="00757670">
      <w:pPr>
        <w:jc w:val="both"/>
      </w:pPr>
      <w:r w:rsidRPr="000C4E61">
        <w:t>3</w:t>
      </w:r>
      <w:r w:rsidRPr="000C4E61">
        <w:tab/>
        <w:t>If the altitude of the non-GSO space station transmitting in the frequency band 27.5-30 GHz and receiving in the frequency bands 18.1-18.6 GHz</w:t>
      </w:r>
      <w:r w:rsidR="00187CA2">
        <w:t>, and</w:t>
      </w:r>
      <w:r w:rsidRPr="000C4E61">
        <w:t xml:space="preserve"> 18.8-20.2 GHz is less than 2 000 km, the angle between the vector from this space station to the centre of the Earth and the vector between this space station and the GSO space station, shall be at least 90°.</w:t>
      </w:r>
    </w:p>
    <w:p w14:paraId="78434603" w14:textId="08D1ADD7" w:rsidR="00757670" w:rsidRPr="000C4E61" w:rsidRDefault="00757670" w:rsidP="00757670">
      <w:pPr>
        <w:jc w:val="both"/>
      </w:pPr>
      <w:r w:rsidRPr="000C4E61">
        <w:t>4</w:t>
      </w:r>
      <w:r w:rsidRPr="000C4E61">
        <w:tab/>
        <w:t>In case the notified service area of the</w:t>
      </w:r>
      <w:r w:rsidR="00850FB8" w:rsidRPr="000C4E61">
        <w:t xml:space="preserve"> </w:t>
      </w:r>
      <w:r w:rsidRPr="000C4E61">
        <w:t xml:space="preserve">non-GSO network/system at higher orbital altitude is not global, the maximum off-nadir angle </w:t>
      </w:r>
      <w:proofErr w:type="spellStart"/>
      <w:r w:rsidRPr="000C4E61">
        <w:t>θ</w:t>
      </w:r>
      <w:r w:rsidRPr="000C4E61">
        <w:rPr>
          <w:i/>
          <w:iCs/>
          <w:vertAlign w:val="subscript"/>
        </w:rPr>
        <w:t>Max</w:t>
      </w:r>
      <w:proofErr w:type="spellEnd"/>
      <w:r w:rsidRPr="000C4E61">
        <w:t xml:space="preserve"> will vary at each azimuth according to the notified service area and there will be a specific maximum off-nadir angle associated to each azimuth based on the position in space of the FSS network/system at higher orbital altitude and the geographic coordinates (latitude, longitude) of the border of the notified service area at each azimuth, which are extracted from the Graphical Interference Management System (GIMS) database container that was submitted to the BR when notifying a specific non-global service area. </w:t>
      </w:r>
    </w:p>
    <w:p w14:paraId="47E1DFA5" w14:textId="77777777" w:rsidR="00757670" w:rsidRPr="000C4E61" w:rsidRDefault="00757670" w:rsidP="00757670">
      <w:pPr>
        <w:pStyle w:val="Equation"/>
      </w:pPr>
      <w:r w:rsidRPr="000C4E61">
        <w:tab/>
      </w:r>
      <w:r w:rsidRPr="000C4E61">
        <w:tab/>
      </w:r>
      <w:r w:rsidRPr="000C4E61">
        <w:rPr>
          <w:position w:val="-50"/>
        </w:rPr>
        <w:object w:dxaOrig="5260" w:dyaOrig="1120" w14:anchorId="087B3CAD">
          <v:shape id="_x0000_i1027" type="#_x0000_t75" style="width:265pt;height:59pt" o:ole="">
            <v:imagedata r:id="rId29" o:title=""/>
          </v:shape>
          <o:OLEObject Type="Embed" ProgID="Equation.DSMT4" ShapeID="_x0000_i1027" DrawAspect="Content" ObjectID="_1757762252" r:id="rId30"/>
        </w:object>
      </w:r>
    </w:p>
    <w:p w14:paraId="3F4D8ED7" w14:textId="77777777" w:rsidR="00757670" w:rsidRPr="000C4E61" w:rsidRDefault="00757670" w:rsidP="00757670">
      <w:pPr>
        <w:keepNext/>
      </w:pPr>
      <w:r w:rsidRPr="000C4E61">
        <w:t>with:</w:t>
      </w:r>
    </w:p>
    <w:p w14:paraId="1D6D960A" w14:textId="77777777" w:rsidR="00757670" w:rsidRPr="000C4E61" w:rsidRDefault="00757670" w:rsidP="00757670">
      <w:pPr>
        <w:pStyle w:val="Equation"/>
      </w:pPr>
      <w:r w:rsidRPr="000C4E61">
        <w:tab/>
      </w:r>
      <w:r w:rsidRPr="000C4E61">
        <w:tab/>
      </w:r>
      <w:r w:rsidRPr="000C4E61">
        <w:rPr>
          <w:position w:val="-16"/>
        </w:rPr>
        <w:object w:dxaOrig="4480" w:dyaOrig="540" w14:anchorId="7AD3601B">
          <v:shape id="shape1496" o:spid="_x0000_i1028" type="#_x0000_t75" style="width:224pt;height:28pt" o:ole="">
            <v:imagedata r:id="rId31" o:title=""/>
          </v:shape>
          <o:OLEObject Type="Embed" ProgID="Equation.DSMT4" ShapeID="shape1496" DrawAspect="Content" ObjectID="_1757762253" r:id="rId32"/>
        </w:object>
      </w:r>
    </w:p>
    <w:p w14:paraId="1021BF7F" w14:textId="77777777" w:rsidR="00757670" w:rsidRPr="000C4E61" w:rsidRDefault="00757670" w:rsidP="00757670">
      <w:pPr>
        <w:pStyle w:val="Equation"/>
      </w:pPr>
      <w:r w:rsidRPr="000C4E61">
        <w:tab/>
      </w:r>
      <w:r w:rsidRPr="000C4E61">
        <w:tab/>
      </w:r>
      <w:r w:rsidRPr="000C4E61">
        <w:rPr>
          <w:position w:val="-14"/>
        </w:rPr>
        <w:object w:dxaOrig="4420" w:dyaOrig="400" w14:anchorId="1A1AF2E8">
          <v:shape id="shape1505" o:spid="_x0000_i1029" type="#_x0000_t75" style="width:223pt;height:23pt" o:ole="">
            <v:imagedata r:id="rId33" o:title=""/>
          </v:shape>
          <o:OLEObject Type="Embed" ProgID="Equation.DSMT4" ShapeID="shape1505" DrawAspect="Content" ObjectID="_1757762254" r:id="rId34"/>
        </w:object>
      </w:r>
    </w:p>
    <w:p w14:paraId="79BC3803" w14:textId="77777777" w:rsidR="00757670" w:rsidRPr="000C4E61" w:rsidRDefault="00757670" w:rsidP="00757670">
      <w:pPr>
        <w:pStyle w:val="Equation"/>
      </w:pPr>
      <w:r w:rsidRPr="000C4E61">
        <w:tab/>
      </w:r>
      <w:r w:rsidRPr="000C4E61">
        <w:tab/>
      </w:r>
      <w:r w:rsidRPr="000C4E61">
        <w:rPr>
          <w:position w:val="-14"/>
        </w:rPr>
        <w:object w:dxaOrig="4300" w:dyaOrig="400" w14:anchorId="16E574F1">
          <v:shape id="shape1514" o:spid="_x0000_i1030" type="#_x0000_t75" style="width:3in;height:23pt" o:ole="">
            <v:imagedata r:id="rId35" o:title=""/>
          </v:shape>
          <o:OLEObject Type="Embed" ProgID="Equation.DSMT4" ShapeID="shape1514" DrawAspect="Content" ObjectID="_1757762255" r:id="rId36"/>
        </w:object>
      </w:r>
    </w:p>
    <w:p w14:paraId="44BDB2DE" w14:textId="77777777" w:rsidR="00757670" w:rsidRPr="000C4E61" w:rsidRDefault="00757670" w:rsidP="00757670">
      <w:pPr>
        <w:pStyle w:val="Equation"/>
      </w:pPr>
      <w:r w:rsidRPr="000C4E61">
        <w:tab/>
      </w:r>
      <w:r w:rsidRPr="000C4E61">
        <w:tab/>
      </w:r>
      <w:r w:rsidRPr="000C4E61">
        <w:rPr>
          <w:position w:val="-14"/>
        </w:rPr>
        <w:object w:dxaOrig="2740" w:dyaOrig="400" w14:anchorId="7BC4000A">
          <v:shape id="shape1523" o:spid="_x0000_i1031" type="#_x0000_t75" style="width:136pt;height:23pt" o:ole="">
            <v:imagedata r:id="rId37" o:title=""/>
          </v:shape>
          <o:OLEObject Type="Embed" ProgID="Equation.DSMT4" ShapeID="shape1523" DrawAspect="Content" ObjectID="_1757762256" r:id="rId38"/>
        </w:object>
      </w:r>
    </w:p>
    <w:p w14:paraId="3C83B827" w14:textId="77777777" w:rsidR="00757670" w:rsidRPr="000C4E61" w:rsidRDefault="00757670" w:rsidP="00757670">
      <w:pPr>
        <w:pStyle w:val="Equation"/>
      </w:pPr>
      <w:r w:rsidRPr="000C4E61">
        <w:tab/>
      </w:r>
      <w:r w:rsidRPr="000C4E61">
        <w:tab/>
      </w:r>
      <w:r w:rsidRPr="000C4E61">
        <w:rPr>
          <w:position w:val="-18"/>
        </w:rPr>
        <w:object w:dxaOrig="4940" w:dyaOrig="480" w14:anchorId="29426C35">
          <v:shape id="_x0000_i1032" type="#_x0000_t75" style="width:246pt;height:20.5pt" o:ole="">
            <v:imagedata r:id="rId39" o:title=""/>
          </v:shape>
          <o:OLEObject Type="Embed" ProgID="Equation.DSMT4" ShapeID="_x0000_i1032" DrawAspect="Content" ObjectID="_1757762257" r:id="rId40"/>
        </w:object>
      </w:r>
    </w:p>
    <w:p w14:paraId="243C9147" w14:textId="77777777" w:rsidR="00757670" w:rsidRPr="000C4E61" w:rsidRDefault="00757670" w:rsidP="00757670">
      <w:pPr>
        <w:pStyle w:val="Equation"/>
      </w:pPr>
      <w:r w:rsidRPr="000C4E61">
        <w:tab/>
      </w:r>
      <w:r w:rsidRPr="000C4E61">
        <w:tab/>
      </w:r>
      <w:r w:rsidRPr="000C4E61">
        <w:rPr>
          <w:position w:val="-18"/>
        </w:rPr>
        <w:object w:dxaOrig="4819" w:dyaOrig="480" w14:anchorId="743DE85F">
          <v:shape id="_x0000_i1033" type="#_x0000_t75" style="width:239pt;height:20.5pt" o:ole="">
            <v:imagedata r:id="rId41" o:title=""/>
          </v:shape>
          <o:OLEObject Type="Embed" ProgID="Equation.DSMT4" ShapeID="_x0000_i1033" DrawAspect="Content" ObjectID="_1757762258" r:id="rId42"/>
        </w:object>
      </w:r>
    </w:p>
    <w:p w14:paraId="429E13DB" w14:textId="77777777" w:rsidR="00757670" w:rsidRPr="000C4E61" w:rsidRDefault="00757670" w:rsidP="00757670">
      <w:pPr>
        <w:pStyle w:val="Equation"/>
      </w:pPr>
      <w:r w:rsidRPr="000C4E61">
        <w:tab/>
      </w:r>
      <w:r w:rsidRPr="000C4E61">
        <w:tab/>
      </w:r>
      <w:r w:rsidRPr="000C4E61">
        <w:rPr>
          <w:position w:val="-18"/>
        </w:rPr>
        <w:object w:dxaOrig="3620" w:dyaOrig="480" w14:anchorId="06086A6B">
          <v:shape id="_x0000_i1034" type="#_x0000_t75" style="width:179pt;height:20.5pt" o:ole="">
            <v:imagedata r:id="rId43" o:title=""/>
          </v:shape>
          <o:OLEObject Type="Embed" ProgID="Equation.DSMT4" ShapeID="_x0000_i1034" DrawAspect="Content" ObjectID="_1757762259" r:id="rId44"/>
        </w:object>
      </w:r>
    </w:p>
    <w:p w14:paraId="456C81D7" w14:textId="77777777" w:rsidR="00757670" w:rsidRPr="000C4E61" w:rsidRDefault="00757670" w:rsidP="00757670">
      <w:pPr>
        <w:keepNext/>
      </w:pPr>
      <w:r w:rsidRPr="000C4E61">
        <w:lastRenderedPageBreak/>
        <w:t>where:</w:t>
      </w:r>
    </w:p>
    <w:p w14:paraId="6EBDE14E" w14:textId="77777777" w:rsidR="00757670" w:rsidRPr="000C4E61" w:rsidRDefault="00757670" w:rsidP="00757670">
      <w:pPr>
        <w:pStyle w:val="Equationlegend"/>
      </w:pPr>
      <w:r w:rsidRPr="000C4E61">
        <w:tab/>
      </w:r>
      <w:proofErr w:type="spellStart"/>
      <w:r w:rsidRPr="000C4E61">
        <w:rPr>
          <w:i/>
          <w:iCs/>
        </w:rPr>
        <w:t>lat</w:t>
      </w:r>
      <w:r w:rsidRPr="000C4E61">
        <w:rPr>
          <w:i/>
          <w:iCs/>
          <w:vertAlign w:val="subscript"/>
        </w:rPr>
        <w:t>sab</w:t>
      </w:r>
      <w:proofErr w:type="spellEnd"/>
      <w:r w:rsidRPr="000C4E61">
        <w:t>(φ) =</w:t>
      </w:r>
      <w:r w:rsidRPr="000C4E61">
        <w:tab/>
        <w:t>latitude of the service area border for the azimuth φ</w:t>
      </w:r>
    </w:p>
    <w:p w14:paraId="05796321" w14:textId="77777777" w:rsidR="00757670" w:rsidRPr="000C4E61" w:rsidRDefault="00757670" w:rsidP="00757670">
      <w:pPr>
        <w:pStyle w:val="Equationlegend"/>
      </w:pPr>
      <w:r w:rsidRPr="000C4E61">
        <w:tab/>
      </w:r>
      <w:proofErr w:type="spellStart"/>
      <w:r w:rsidRPr="000C4E61">
        <w:rPr>
          <w:i/>
          <w:iCs/>
        </w:rPr>
        <w:t>lon</w:t>
      </w:r>
      <w:r w:rsidRPr="000C4E61">
        <w:rPr>
          <w:i/>
          <w:iCs/>
          <w:vertAlign w:val="subscript"/>
        </w:rPr>
        <w:t>sab</w:t>
      </w:r>
      <w:proofErr w:type="spellEnd"/>
      <w:r w:rsidRPr="000C4E61">
        <w:t>(φ) =</w:t>
      </w:r>
      <w:r w:rsidRPr="000C4E61">
        <w:tab/>
        <w:t>longitude of the service area border for the azimuth φ</w:t>
      </w:r>
    </w:p>
    <w:p w14:paraId="1CDC8AC9" w14:textId="77777777" w:rsidR="00757670" w:rsidRPr="000C4E61" w:rsidRDefault="00757670" w:rsidP="00757670">
      <w:pPr>
        <w:pStyle w:val="Equationlegend"/>
      </w:pPr>
      <w:r w:rsidRPr="000C4E61">
        <w:tab/>
      </w:r>
      <w:proofErr w:type="spellStart"/>
      <w:r w:rsidRPr="000C4E61">
        <w:rPr>
          <w:i/>
          <w:iCs/>
        </w:rPr>
        <w:t>lat</w:t>
      </w:r>
      <w:r w:rsidRPr="000C4E61">
        <w:rPr>
          <w:i/>
          <w:iCs/>
          <w:vertAlign w:val="subscript"/>
        </w:rPr>
        <w:t>SS</w:t>
      </w:r>
      <w:proofErr w:type="spellEnd"/>
      <w:r w:rsidRPr="000C4E61">
        <w:t xml:space="preserve"> = </w:t>
      </w:r>
      <w:r w:rsidRPr="000C4E61">
        <w:tab/>
        <w:t>latitude of the sub-satellite point of the GSO/non-GSO space station</w:t>
      </w:r>
    </w:p>
    <w:p w14:paraId="53C4F16C" w14:textId="218D46E0" w:rsidR="00757670" w:rsidRPr="000C4E61" w:rsidRDefault="00757670" w:rsidP="00757670">
      <w:pPr>
        <w:pStyle w:val="Equationlegend"/>
      </w:pPr>
      <w:r w:rsidRPr="000C4E61">
        <w:tab/>
      </w:r>
      <w:proofErr w:type="spellStart"/>
      <w:r w:rsidRPr="000C4E61">
        <w:rPr>
          <w:i/>
          <w:iCs/>
        </w:rPr>
        <w:t>lon</w:t>
      </w:r>
      <w:r w:rsidRPr="000C4E61">
        <w:rPr>
          <w:i/>
          <w:iCs/>
          <w:vertAlign w:val="subscript"/>
        </w:rPr>
        <w:t>SS</w:t>
      </w:r>
      <w:proofErr w:type="spellEnd"/>
      <w:r w:rsidRPr="000C4E61">
        <w:t xml:space="preserve"> = </w:t>
      </w:r>
      <w:r w:rsidRPr="000C4E61">
        <w:tab/>
        <w:t>longitude of the sub-satellite point of the GSO/non-GSO space station</w:t>
      </w:r>
    </w:p>
    <w:p w14:paraId="434F6F76" w14:textId="663B285A" w:rsidR="00757670" w:rsidRPr="000C4E61" w:rsidRDefault="00757670" w:rsidP="00757670">
      <w:pPr>
        <w:pStyle w:val="AnnexNo"/>
        <w:rPr>
          <w:lang w:eastAsia="zh-CN"/>
        </w:rPr>
      </w:pPr>
      <w:bookmarkStart w:id="271" w:name="_Hlk146099043"/>
      <w:r w:rsidRPr="000C4E61">
        <w:rPr>
          <w:lang w:eastAsia="zh-CN"/>
        </w:rPr>
        <w:t>ANNEX 2 TO draft new RESOLUTION [EUR-A117</w:t>
      </w:r>
      <w:r w:rsidR="00BA02CA" w:rsidRPr="000C4E61">
        <w:rPr>
          <w:lang w:eastAsia="zh-CN"/>
        </w:rPr>
        <w:t>-SPACE-TO-SPACE</w:t>
      </w:r>
      <w:r w:rsidRPr="000C4E61">
        <w:rPr>
          <w:lang w:eastAsia="zh-CN"/>
        </w:rPr>
        <w:t>] (WRC-23)</w:t>
      </w:r>
    </w:p>
    <w:p w14:paraId="5973D722" w14:textId="7586F6E5" w:rsidR="00757670" w:rsidRPr="000C4E61" w:rsidRDefault="00757670" w:rsidP="00757670">
      <w:pPr>
        <w:pStyle w:val="Annextitle"/>
        <w:rPr>
          <w:lang w:eastAsia="zh-CN"/>
        </w:rPr>
      </w:pPr>
      <w:r w:rsidRPr="000C4E61">
        <w:rPr>
          <w:lang w:eastAsia="zh-CN"/>
        </w:rPr>
        <w:t xml:space="preserve">Provisions for non-GSO space stations inter-satellite links in the </w:t>
      </w:r>
      <w:r w:rsidRPr="000C4E61">
        <w:t xml:space="preserve">frequency </w:t>
      </w:r>
      <w:r w:rsidRPr="000C4E61">
        <w:rPr>
          <w:lang w:eastAsia="zh-CN"/>
        </w:rPr>
        <w:t xml:space="preserve">band 27.5-29.5 GHz to protect terrestrial services </w:t>
      </w:r>
      <w:r w:rsidR="000C2223">
        <w:rPr>
          <w:lang w:eastAsia="zh-CN"/>
        </w:rPr>
        <w:br/>
      </w:r>
      <w:r w:rsidRPr="000C4E61">
        <w:rPr>
          <w:lang w:eastAsia="zh-CN"/>
        </w:rPr>
        <w:t>in the frequency band 27.5</w:t>
      </w:r>
      <w:r w:rsidR="00BA02CA" w:rsidRPr="000C4E61">
        <w:rPr>
          <w:lang w:eastAsia="zh-CN"/>
        </w:rPr>
        <w:noBreakHyphen/>
      </w:r>
      <w:r w:rsidRPr="000C4E61">
        <w:rPr>
          <w:lang w:eastAsia="zh-CN"/>
        </w:rPr>
        <w:t>29.5 GHz</w:t>
      </w:r>
    </w:p>
    <w:p w14:paraId="4C112850" w14:textId="77777777" w:rsidR="00757670" w:rsidRPr="000C4E61" w:rsidRDefault="00757670" w:rsidP="00757670">
      <w:pPr>
        <w:pStyle w:val="Normalaftertitle"/>
        <w:jc w:val="both"/>
      </w:pPr>
      <w:r w:rsidRPr="000C4E61">
        <w:t xml:space="preserve">To check the compliance of the non-GSO emissions with the pfd mask described in Table </w:t>
      </w:r>
      <w:r w:rsidRPr="00283E9D">
        <w:rPr>
          <w:b/>
          <w:bCs/>
        </w:rPr>
        <w:t>21-4</w:t>
      </w:r>
      <w:r w:rsidRPr="000C4E61">
        <w:t>, the following procedures shall be followed:</w:t>
      </w:r>
    </w:p>
    <w:p w14:paraId="494473A8" w14:textId="57AC892C" w:rsidR="00757670" w:rsidRPr="000C4E61" w:rsidRDefault="00757670" w:rsidP="00757670">
      <w:pPr>
        <w:pStyle w:val="enumlev1"/>
        <w:jc w:val="both"/>
      </w:pPr>
      <w:r w:rsidRPr="000C4E61">
        <w:t>1)</w:t>
      </w:r>
      <w:r w:rsidRPr="000C4E61">
        <w:tab/>
        <w:t>Parameter</w:t>
      </w:r>
      <w:r w:rsidRPr="000C4E61">
        <w:rPr>
          <w:i/>
          <w:iCs/>
        </w:rPr>
        <w:t xml:space="preserve"> a</w:t>
      </w:r>
      <w:r w:rsidRPr="000C4E61">
        <w:t xml:space="preserve"> </w:t>
      </w:r>
      <w:r w:rsidRPr="000C4E61">
        <w:rPr>
          <w:rFonts w:eastAsiaTheme="minorEastAsia"/>
        </w:rPr>
        <w:t xml:space="preserve">is the orbital altitude (km) of the </w:t>
      </w:r>
      <w:r w:rsidRPr="000C4E61">
        <w:t xml:space="preserve">non-GSO system identified in </w:t>
      </w:r>
      <w:r w:rsidRPr="000C4E61">
        <w:rPr>
          <w:i/>
          <w:iCs/>
        </w:rPr>
        <w:t>resolves further</w:t>
      </w:r>
      <w:r w:rsidRPr="000C4E61">
        <w:t> 1</w:t>
      </w:r>
      <w:r w:rsidR="00606F1F" w:rsidRPr="000C4E61">
        <w:t>.3</w:t>
      </w:r>
      <w:r w:rsidRPr="000C4E61">
        <w:t xml:space="preserve"> or in </w:t>
      </w:r>
      <w:r w:rsidRPr="000C4E61">
        <w:rPr>
          <w:i/>
          <w:iCs/>
        </w:rPr>
        <w:t>resolves further</w:t>
      </w:r>
      <w:r w:rsidRPr="000C4E61">
        <w:t> 1</w:t>
      </w:r>
      <w:r w:rsidR="00606F1F" w:rsidRPr="000C4E61">
        <w:t>.4</w:t>
      </w:r>
      <w:r w:rsidRPr="000C4E61">
        <w:t xml:space="preserve">, </w:t>
      </w:r>
      <w:r w:rsidRPr="000C4E61">
        <w:rPr>
          <w:i/>
          <w:iCs/>
        </w:rPr>
        <w:t>PSD</w:t>
      </w:r>
      <w:r w:rsidRPr="000C4E61">
        <w:t xml:space="preserve"> is the power spectral density in the reference bandwidth associated with the pfd limit, and compute the off-axis gain pattern </w:t>
      </w:r>
      <w:proofErr w:type="spellStart"/>
      <w:r w:rsidRPr="000C4E61">
        <w:rPr>
          <w:i/>
          <w:iCs/>
        </w:rPr>
        <w:t>Gtx</w:t>
      </w:r>
      <w:proofErr w:type="spellEnd"/>
      <w:r w:rsidRPr="000C4E61">
        <w:t xml:space="preserve">(φ), with φ being the off-axis angle in the direction of the terrestrial receiver. Assume the Earth is a sphere whose radius, </w:t>
      </w:r>
      <w:r w:rsidRPr="000C4E61">
        <w:rPr>
          <w:i/>
          <w:iCs/>
        </w:rPr>
        <w:t>R</w:t>
      </w:r>
      <w:r w:rsidRPr="000C4E61">
        <w:rPr>
          <w:i/>
          <w:iCs/>
          <w:vertAlign w:val="subscript"/>
        </w:rPr>
        <w:t>e</w:t>
      </w:r>
      <w:r w:rsidRPr="000C4E61">
        <w:t>, is 6 378 km.</w:t>
      </w:r>
    </w:p>
    <w:p w14:paraId="6215D1C4" w14:textId="77777777" w:rsidR="00757670" w:rsidRPr="000C4E61" w:rsidRDefault="00757670" w:rsidP="00757670">
      <w:pPr>
        <w:pStyle w:val="enumlev1"/>
        <w:jc w:val="both"/>
      </w:pPr>
      <w:r w:rsidRPr="000C4E61">
        <w:t>2)</w:t>
      </w:r>
      <w:r w:rsidRPr="000C4E61">
        <w:tab/>
        <w:t>Compute the angle, as seen from the non-GSO system transmitting in frequency range 27.5-29.5 GHz (the user space station), between the centre of the Earth and the GSO network or non-GSO systems receiving in the frequency range 27.5-29.5 GHz (the service provider space station) assuming that the user is at the edge of the cone of coverage with the formula:</w:t>
      </w:r>
    </w:p>
    <w:p w14:paraId="7A1D2EF5" w14:textId="77777777" w:rsidR="00757670" w:rsidRPr="000C4E61" w:rsidRDefault="00757670" w:rsidP="00757670">
      <w:pPr>
        <w:pStyle w:val="Equation"/>
        <w:jc w:val="both"/>
      </w:pPr>
      <w:r w:rsidRPr="000C4E61">
        <w:tab/>
      </w:r>
      <w:r w:rsidRPr="000C4E61">
        <w:tab/>
      </w:r>
      <w:r w:rsidRPr="000C4E61">
        <w:rPr>
          <w:position w:val="-32"/>
        </w:rPr>
        <w:object w:dxaOrig="1840" w:dyaOrig="760" w14:anchorId="20AD680C">
          <v:shape id="_x0000_i1035" type="#_x0000_t75" style="width:92.5pt;height:38.5pt" o:ole="">
            <v:imagedata r:id="rId45" o:title=""/>
          </v:shape>
          <o:OLEObject Type="Embed" ProgID="Equation.DSMT4" ShapeID="_x0000_i1035" DrawAspect="Content" ObjectID="_1757762260" r:id="rId46"/>
        </w:object>
      </w:r>
    </w:p>
    <w:p w14:paraId="4C9F5647" w14:textId="77777777" w:rsidR="00757670" w:rsidRPr="000C4E61" w:rsidRDefault="00757670" w:rsidP="00757670">
      <w:pPr>
        <w:pStyle w:val="enumlev1"/>
        <w:jc w:val="both"/>
      </w:pPr>
      <w:r w:rsidRPr="000C4E61">
        <w:t>3)</w:t>
      </w:r>
      <w:r w:rsidRPr="000C4E61">
        <w:tab/>
        <w:t>Sweep angle of arrival to the terrestrial station, θ from 0 to 90 degrees in 0.1 degree increments.</w:t>
      </w:r>
    </w:p>
    <w:p w14:paraId="17BDC394" w14:textId="77777777" w:rsidR="00757670" w:rsidRPr="000C4E61" w:rsidRDefault="00757670" w:rsidP="00757670">
      <w:pPr>
        <w:pStyle w:val="enumlev1"/>
        <w:jc w:val="both"/>
      </w:pPr>
      <w:r w:rsidRPr="000C4E61">
        <w:t>4)</w:t>
      </w:r>
      <w:r w:rsidRPr="000C4E61">
        <w:tab/>
        <w:t xml:space="preserve">Compute satellite angle </w:t>
      </w:r>
      <w:r w:rsidRPr="000C4E61">
        <w:rPr>
          <w:position w:val="-32"/>
        </w:rPr>
        <w:object w:dxaOrig="2700" w:dyaOrig="760" w14:anchorId="377D4D3B">
          <v:shape id="_x0000_i1036" type="#_x0000_t75" style="width:136pt;height:38.5pt" o:ole="">
            <v:imagedata r:id="rId47" o:title=""/>
          </v:shape>
          <o:OLEObject Type="Embed" ProgID="Equation.DSMT4" ShapeID="_x0000_i1036" DrawAspect="Content" ObjectID="_1757762261" r:id="rId48"/>
        </w:object>
      </w:r>
      <w:r w:rsidRPr="000C4E61">
        <w:t xml:space="preserve">. </w:t>
      </w:r>
    </w:p>
    <w:p w14:paraId="6604B9D0" w14:textId="77777777" w:rsidR="00757670" w:rsidRPr="000C4E61" w:rsidRDefault="00757670" w:rsidP="00757670">
      <w:pPr>
        <w:pStyle w:val="enumlev1"/>
        <w:jc w:val="both"/>
      </w:pPr>
      <w:r w:rsidRPr="000C4E61">
        <w:t>5)</w:t>
      </w:r>
      <w:r w:rsidRPr="000C4E61">
        <w:tab/>
        <w:t>Compute off-axis angle φ = 180 − δ − γ.</w:t>
      </w:r>
    </w:p>
    <w:p w14:paraId="5E59517A" w14:textId="77777777" w:rsidR="00757670" w:rsidRPr="000C4E61" w:rsidRDefault="00757670" w:rsidP="00757670">
      <w:pPr>
        <w:pStyle w:val="enumlev1"/>
        <w:jc w:val="both"/>
      </w:pPr>
      <w:r w:rsidRPr="000C4E61">
        <w:t>6)</w:t>
      </w:r>
      <w:r w:rsidRPr="000C4E61">
        <w:tab/>
      </w:r>
      <w:r w:rsidRPr="000C4E61">
        <w:rPr>
          <w:rFonts w:eastAsiaTheme="minorEastAsia"/>
        </w:rPr>
        <w:t xml:space="preserve">Compute the gain </w:t>
      </w:r>
      <w:proofErr w:type="spellStart"/>
      <w:r w:rsidRPr="000C4E61">
        <w:rPr>
          <w:rFonts w:eastAsiaTheme="minorEastAsia"/>
          <w:i/>
          <w:iCs/>
        </w:rPr>
        <w:t>Gtx</w:t>
      </w:r>
      <w:proofErr w:type="spellEnd"/>
      <w:r w:rsidRPr="000C4E61">
        <w:rPr>
          <w:rFonts w:eastAsiaTheme="minorEastAsia"/>
        </w:rPr>
        <w:t xml:space="preserve"> in </w:t>
      </w:r>
      <w:proofErr w:type="spellStart"/>
      <w:r w:rsidRPr="000C4E61">
        <w:rPr>
          <w:rFonts w:eastAsiaTheme="minorEastAsia"/>
        </w:rPr>
        <w:t>dBi</w:t>
      </w:r>
      <w:proofErr w:type="spellEnd"/>
      <w:r w:rsidRPr="000C4E61">
        <w:rPr>
          <w:rFonts w:eastAsiaTheme="minorEastAsia"/>
        </w:rPr>
        <w:t xml:space="preserve"> towards the Earth point for each of the angles from step 5, using the user space station transmit antenna pattern.</w:t>
      </w:r>
    </w:p>
    <w:p w14:paraId="2397AB42" w14:textId="77777777" w:rsidR="00757670" w:rsidRPr="000C4E61" w:rsidRDefault="00757670" w:rsidP="00757670">
      <w:pPr>
        <w:pStyle w:val="enumlev1"/>
        <w:jc w:val="both"/>
      </w:pPr>
      <w:r w:rsidRPr="000C4E61">
        <w:t>7)</w:t>
      </w:r>
      <w:r w:rsidRPr="000C4E61">
        <w:tab/>
      </w:r>
      <w:r w:rsidRPr="000C4E61">
        <w:rPr>
          <w:rFonts w:eastAsiaTheme="minorEastAsia"/>
        </w:rPr>
        <w:t xml:space="preserve">Compute slant range </w:t>
      </w:r>
      <w:r w:rsidRPr="000C4E61">
        <w:rPr>
          <w:position w:val="-32"/>
        </w:rPr>
        <w:object w:dxaOrig="2560" w:dyaOrig="740" w14:anchorId="5D08A51A">
          <v:shape id="_x0000_i1037" type="#_x0000_t75" style="width:126.5pt;height:38pt" o:ole="">
            <v:imagedata r:id="rId49" o:title=""/>
          </v:shape>
          <o:OLEObject Type="Embed" ProgID="Equation.DSMT4" ShapeID="_x0000_i1037" DrawAspect="Content" ObjectID="_1757762262" r:id="rId50"/>
        </w:object>
      </w:r>
      <w:r w:rsidRPr="000C4E61">
        <w:t>.</w:t>
      </w:r>
    </w:p>
    <w:p w14:paraId="0C91D913" w14:textId="77777777" w:rsidR="00757670" w:rsidRPr="000C4E61" w:rsidRDefault="00757670" w:rsidP="00757670">
      <w:pPr>
        <w:pStyle w:val="enumlev1"/>
        <w:jc w:val="both"/>
      </w:pPr>
      <w:r w:rsidRPr="000C4E61">
        <w:t>8)</w:t>
      </w:r>
      <w:r w:rsidRPr="000C4E61">
        <w:tab/>
      </w:r>
      <w:r w:rsidRPr="000C4E61">
        <w:rPr>
          <w:rFonts w:eastAsiaTheme="minorEastAsia"/>
        </w:rPr>
        <w:t xml:space="preserve">Compute the atmospheric attenuation </w:t>
      </w:r>
      <w:proofErr w:type="spellStart"/>
      <w:r w:rsidRPr="000C4E61">
        <w:rPr>
          <w:rFonts w:eastAsiaTheme="minorEastAsia"/>
          <w:i/>
          <w:iCs/>
        </w:rPr>
        <w:t>A</w:t>
      </w:r>
      <w:r w:rsidRPr="000C4E61">
        <w:rPr>
          <w:rFonts w:eastAsiaTheme="minorEastAsia"/>
          <w:i/>
          <w:iCs/>
          <w:vertAlign w:val="subscript"/>
        </w:rPr>
        <w:t>atm</w:t>
      </w:r>
      <w:proofErr w:type="spellEnd"/>
      <w:r w:rsidRPr="000C4E61">
        <w:rPr>
          <w:rFonts w:eastAsiaTheme="minorEastAsia"/>
        </w:rPr>
        <w:t xml:space="preserve"> in dB, for the corresponding angle of arrival, θ using Recommendation ITU</w:t>
      </w:r>
      <w:r w:rsidRPr="000C4E61">
        <w:rPr>
          <w:rFonts w:eastAsiaTheme="minorEastAsia"/>
        </w:rPr>
        <w:noBreakHyphen/>
        <w:t>R P.676</w:t>
      </w:r>
      <w:r w:rsidRPr="000C4E61">
        <w:rPr>
          <w:rFonts w:eastAsiaTheme="minorEastAsia"/>
        </w:rPr>
        <w:noBreakHyphen/>
        <w:t>13 with the mean global standard atmosphere from Recommendation ITU</w:t>
      </w:r>
      <w:r w:rsidRPr="000C4E61">
        <w:rPr>
          <w:rFonts w:eastAsiaTheme="minorEastAsia"/>
        </w:rPr>
        <w:noBreakHyphen/>
        <w:t>R P.835</w:t>
      </w:r>
      <w:r w:rsidRPr="000C4E61">
        <w:rPr>
          <w:rFonts w:eastAsiaTheme="minorEastAsia"/>
        </w:rPr>
        <w:noBreakHyphen/>
        <w:t>6.</w:t>
      </w:r>
    </w:p>
    <w:p w14:paraId="52415610" w14:textId="77777777" w:rsidR="00757670" w:rsidRPr="000C4E61" w:rsidRDefault="00757670" w:rsidP="00757670">
      <w:pPr>
        <w:pStyle w:val="enumlev1"/>
        <w:jc w:val="both"/>
      </w:pPr>
      <w:r w:rsidRPr="000C4E61">
        <w:t>9)</w:t>
      </w:r>
      <w:r w:rsidRPr="000C4E61">
        <w:tab/>
      </w:r>
      <w:r w:rsidRPr="000C4E61">
        <w:rPr>
          <w:rFonts w:eastAsiaTheme="minorEastAsia"/>
        </w:rPr>
        <w:t xml:space="preserve">Compute the </w:t>
      </w:r>
      <w:r w:rsidRPr="000C4E61">
        <w:rPr>
          <w:rFonts w:eastAsiaTheme="minorEastAsia"/>
          <w:i/>
          <w:iCs/>
        </w:rPr>
        <w:t>PFD</w:t>
      </w:r>
      <w:r w:rsidRPr="000C4E61">
        <w:rPr>
          <w:rFonts w:eastAsiaTheme="minorEastAsia"/>
        </w:rPr>
        <w:t xml:space="preserve"> on the ground as:</w:t>
      </w:r>
    </w:p>
    <w:p w14:paraId="2F8F8B71" w14:textId="77777777" w:rsidR="00757670" w:rsidRPr="000C4E61" w:rsidRDefault="00757670" w:rsidP="00757670">
      <w:pPr>
        <w:pStyle w:val="Equation"/>
        <w:jc w:val="both"/>
      </w:pPr>
      <w:r w:rsidRPr="000C4E61">
        <w:tab/>
      </w:r>
      <w:r w:rsidRPr="000C4E61">
        <w:tab/>
      </w:r>
      <w:r w:rsidRPr="000C4E61">
        <w:rPr>
          <w:position w:val="-22"/>
        </w:rPr>
        <w:object w:dxaOrig="4860" w:dyaOrig="560" w14:anchorId="2FB2BA07">
          <v:shape id="_x0000_i1038" type="#_x0000_t75" style="width:243.5pt;height:27.5pt" o:ole="">
            <v:imagedata r:id="rId51" o:title=""/>
          </v:shape>
          <o:OLEObject Type="Embed" ProgID="Equation.DSMT4" ShapeID="_x0000_i1038" DrawAspect="Content" ObjectID="_1757762263" r:id="rId52"/>
        </w:object>
      </w:r>
    </w:p>
    <w:p w14:paraId="30E5298C" w14:textId="69D0CC06" w:rsidR="00757670" w:rsidRPr="000C4E61" w:rsidRDefault="00757670" w:rsidP="00757670">
      <w:pPr>
        <w:pStyle w:val="AnnexNo"/>
        <w:rPr>
          <w:lang w:eastAsia="zh-CN"/>
        </w:rPr>
      </w:pPr>
      <w:r w:rsidRPr="000C4E61">
        <w:rPr>
          <w:lang w:eastAsia="zh-CN"/>
        </w:rPr>
        <w:lastRenderedPageBreak/>
        <w:t>ANNEX 3 TO draft new RESOLUTION [EUR-A117</w:t>
      </w:r>
      <w:r w:rsidR="00A05F7E" w:rsidRPr="000C4E61">
        <w:rPr>
          <w:lang w:eastAsia="zh-CN"/>
        </w:rPr>
        <w:t>-SPACE-TO-SPACE</w:t>
      </w:r>
      <w:r w:rsidRPr="000C4E61">
        <w:rPr>
          <w:lang w:eastAsia="zh-CN"/>
        </w:rPr>
        <w:t>] (WRC-23)</w:t>
      </w:r>
    </w:p>
    <w:p w14:paraId="62779BE0" w14:textId="77777777" w:rsidR="00757670" w:rsidRPr="000C4E61" w:rsidRDefault="00757670" w:rsidP="00757670">
      <w:pPr>
        <w:pStyle w:val="Annextitle"/>
        <w:rPr>
          <w:lang w:eastAsia="zh-CN"/>
        </w:rPr>
      </w:pPr>
      <w:r w:rsidRPr="000C4E61">
        <w:rPr>
          <w:lang w:eastAsia="zh-CN"/>
        </w:rPr>
        <w:t>Provisions</w:t>
      </w:r>
      <w:r w:rsidRPr="000C4E61">
        <w:t xml:space="preserve"> </w:t>
      </w:r>
      <w:r w:rsidRPr="000C4E61">
        <w:rPr>
          <w:lang w:eastAsia="zh-CN"/>
        </w:rPr>
        <w:t>for non-GSO space stations</w:t>
      </w:r>
      <w:r w:rsidRPr="000C4E61">
        <w:rPr>
          <w:rStyle w:val="Appelnotedebasdep"/>
          <w:lang w:eastAsia="zh-CN"/>
        </w:rPr>
        <w:footnoteReference w:customMarkFollows="1" w:id="4"/>
        <w:t>1</w:t>
      </w:r>
      <w:r w:rsidRPr="000C4E61">
        <w:rPr>
          <w:lang w:eastAsia="zh-CN"/>
        </w:rPr>
        <w:t xml:space="preserve"> </w:t>
      </w:r>
      <w:r w:rsidRPr="000C4E61">
        <w:t xml:space="preserve">inter-satellite </w:t>
      </w:r>
      <w:r w:rsidRPr="000C4E61">
        <w:rPr>
          <w:lang w:eastAsia="zh-CN"/>
        </w:rPr>
        <w:t xml:space="preserve">links in the </w:t>
      </w:r>
      <w:r w:rsidRPr="000C4E61">
        <w:t xml:space="preserve">frequency bands </w:t>
      </w:r>
      <w:r w:rsidRPr="000C4E61">
        <w:rPr>
          <w:lang w:eastAsia="zh-CN"/>
        </w:rPr>
        <w:t xml:space="preserve">18.3-18.6 GHz and 18.8-19.1GHz towards non-GSO space stations with respect to EESS (passive) operating in the frequency band 18.6-18.8 GHz </w:t>
      </w:r>
    </w:p>
    <w:p w14:paraId="21A3CD2C" w14:textId="40BE7BDB" w:rsidR="00757670" w:rsidRPr="000C4E61" w:rsidRDefault="00757670" w:rsidP="00757670">
      <w:pPr>
        <w:tabs>
          <w:tab w:val="clear" w:pos="1134"/>
          <w:tab w:val="clear" w:pos="1871"/>
          <w:tab w:val="clear" w:pos="2268"/>
        </w:tabs>
        <w:spacing w:before="280"/>
        <w:jc w:val="both"/>
      </w:pPr>
      <w:r w:rsidRPr="000C4E61">
        <w:t xml:space="preserve">Non-GSO space stations operating with an orbit apogee of more than 2 000 km and less than 20 000 km in the frequency bands 18.3-18.6 GHz and 18.8-19.1 GHz when communicating with a non-GSO space station as described in </w:t>
      </w:r>
      <w:r w:rsidRPr="000C4E61">
        <w:rPr>
          <w:i/>
          <w:iCs/>
        </w:rPr>
        <w:t>resolves</w:t>
      </w:r>
      <w:r w:rsidRPr="000C4E61">
        <w:t xml:space="preserve"> 1</w:t>
      </w:r>
      <w:r w:rsidR="00606F1F" w:rsidRPr="000C4E61">
        <w:t>.1</w:t>
      </w:r>
      <w:r w:rsidRPr="000C4E61">
        <w:t xml:space="preserve"> shall not exceed a power flux-density produced at the surface of the oceans across the 200 MHz of the </w:t>
      </w:r>
      <w:r w:rsidR="00187CA2">
        <w:t xml:space="preserve">frequency band </w:t>
      </w:r>
      <w:r w:rsidRPr="000C4E61">
        <w:t xml:space="preserve">18.6-18.8 GHz, of −118 dB(W/(m² · 200 MHz)). </w:t>
      </w:r>
    </w:p>
    <w:p w14:paraId="2402E0EF" w14:textId="76B45D0B" w:rsidR="00757670" w:rsidRPr="000C4E61" w:rsidRDefault="00757670" w:rsidP="00757670">
      <w:pPr>
        <w:jc w:val="both"/>
      </w:pPr>
      <w:r w:rsidRPr="000C4E61">
        <w:t xml:space="preserve">Non-GSO space stations operating with an orbit apogee less than or equal to 2 000 km in the frequency bands 18.3-18.6 GHz and 18.8-19.1 GHz when communicating with a non-GSO space station as described in </w:t>
      </w:r>
      <w:r w:rsidRPr="000C4E61">
        <w:rPr>
          <w:i/>
          <w:iCs/>
        </w:rPr>
        <w:t>resolves</w:t>
      </w:r>
      <w:r w:rsidRPr="000C4E61">
        <w:t xml:space="preserve"> 1</w:t>
      </w:r>
      <w:r w:rsidR="00606F1F" w:rsidRPr="000C4E61">
        <w:t>.1</w:t>
      </w:r>
      <w:r w:rsidRPr="000C4E61">
        <w:t xml:space="preserve"> shall not exceed a power flux-density produced at the surface of the oceans across the 200 MHz of the</w:t>
      </w:r>
      <w:r w:rsidR="00187CA2">
        <w:t xml:space="preserve"> frequency band </w:t>
      </w:r>
      <w:r w:rsidRPr="000C4E61">
        <w:t>18.6-18.8 GHz, of −110 dB(W/(m² · 200 MHz)).</w:t>
      </w:r>
    </w:p>
    <w:p w14:paraId="1D7C0366" w14:textId="77777777" w:rsidR="00757670" w:rsidRPr="000C4E61" w:rsidRDefault="00757670" w:rsidP="00757670">
      <w:pPr>
        <w:tabs>
          <w:tab w:val="clear" w:pos="1134"/>
          <w:tab w:val="clear" w:pos="1871"/>
          <w:tab w:val="clear" w:pos="2268"/>
        </w:tabs>
        <w:overflowPunct/>
        <w:autoSpaceDE/>
        <w:autoSpaceDN/>
        <w:adjustRightInd/>
        <w:spacing w:before="0"/>
        <w:jc w:val="both"/>
        <w:textAlignment w:val="auto"/>
        <w:rPr>
          <w:i/>
          <w:iCs/>
          <w:u w:val="single"/>
        </w:rPr>
      </w:pPr>
      <w:r w:rsidRPr="000C4E61">
        <w:rPr>
          <w:i/>
          <w:iCs/>
          <w:u w:val="single"/>
        </w:rPr>
        <w:br w:type="page"/>
      </w:r>
    </w:p>
    <w:p w14:paraId="399B19FA" w14:textId="47047C7F" w:rsidR="00757670" w:rsidRPr="000C4E61" w:rsidRDefault="00757670" w:rsidP="00757670">
      <w:pPr>
        <w:pStyle w:val="AnnexNo"/>
        <w:rPr>
          <w:lang w:eastAsia="zh-CN"/>
        </w:rPr>
      </w:pPr>
      <w:r w:rsidRPr="000C4E61">
        <w:rPr>
          <w:lang w:eastAsia="zh-CN"/>
        </w:rPr>
        <w:lastRenderedPageBreak/>
        <w:t>ANNEX 4 TO draft new RESOLUTION [EUR-A117</w:t>
      </w:r>
      <w:r w:rsidR="008E6509" w:rsidRPr="000C4E61">
        <w:rPr>
          <w:lang w:eastAsia="zh-CN"/>
        </w:rPr>
        <w:t>-SPACE-TO-SPACE</w:t>
      </w:r>
      <w:r w:rsidRPr="000C4E61">
        <w:rPr>
          <w:lang w:eastAsia="zh-CN"/>
        </w:rPr>
        <w:t>]</w:t>
      </w:r>
      <w:r w:rsidR="00187CA2">
        <w:rPr>
          <w:lang w:eastAsia="zh-CN"/>
        </w:rPr>
        <w:t> </w:t>
      </w:r>
      <w:r w:rsidRPr="000C4E61">
        <w:rPr>
          <w:lang w:eastAsia="zh-CN"/>
        </w:rPr>
        <w:t>(WRC-23)</w:t>
      </w:r>
    </w:p>
    <w:p w14:paraId="0E404EF6" w14:textId="77777777" w:rsidR="00757670" w:rsidRPr="000C4E61" w:rsidRDefault="00757670" w:rsidP="00757670">
      <w:pPr>
        <w:pStyle w:val="Annextitle"/>
        <w:rPr>
          <w:lang w:eastAsia="zh-CN"/>
        </w:rPr>
      </w:pPr>
      <w:r w:rsidRPr="000C4E61">
        <w:rPr>
          <w:lang w:eastAsia="zh-CN"/>
        </w:rPr>
        <w:t xml:space="preserve">Provisions for non-GSO </w:t>
      </w:r>
      <w:r w:rsidRPr="000C4E61">
        <w:t xml:space="preserve">inter-satellite </w:t>
      </w:r>
      <w:r w:rsidRPr="000C4E61">
        <w:rPr>
          <w:lang w:eastAsia="zh-CN"/>
        </w:rPr>
        <w:t xml:space="preserve">links in the </w:t>
      </w:r>
      <w:r w:rsidRPr="000C4E61">
        <w:t xml:space="preserve">frequency </w:t>
      </w:r>
      <w:r w:rsidRPr="000C4E61">
        <w:br/>
        <w:t xml:space="preserve">band </w:t>
      </w:r>
      <w:r w:rsidRPr="000C4E61">
        <w:rPr>
          <w:lang w:eastAsia="zh-CN"/>
        </w:rPr>
        <w:t>27.5-30.0 GHz to protect non-GSO space stations</w:t>
      </w:r>
    </w:p>
    <w:p w14:paraId="5421DD40" w14:textId="77777777" w:rsidR="00757670" w:rsidRPr="000C4E61" w:rsidRDefault="00757670" w:rsidP="00757670">
      <w:pPr>
        <w:spacing w:after="120"/>
        <w:jc w:val="both"/>
        <w:rPr>
          <w:lang w:eastAsia="zh-CN"/>
        </w:rPr>
      </w:pPr>
      <w:r w:rsidRPr="000C4E61">
        <w:rPr>
          <w:lang w:eastAsia="zh-CN"/>
        </w:rPr>
        <w:t xml:space="preserve">The following conditions for non-GSO space stations transmitting in the </w:t>
      </w:r>
      <w:r w:rsidRPr="000C4E61">
        <w:t xml:space="preserve">frequency band </w:t>
      </w:r>
      <w:r w:rsidRPr="000C4E61">
        <w:rPr>
          <w:lang w:eastAsia="zh-CN"/>
        </w:rPr>
        <w:t>27.5-30.0 GHz to protect non-GSO space stations shall apply:</w:t>
      </w:r>
    </w:p>
    <w:p w14:paraId="3231CEB2" w14:textId="70C8BA67" w:rsidR="00757670" w:rsidRPr="000C4E61" w:rsidRDefault="00757670" w:rsidP="00187CA2">
      <w:pPr>
        <w:pStyle w:val="enumlev1"/>
        <w:numPr>
          <w:ilvl w:val="0"/>
          <w:numId w:val="8"/>
        </w:numPr>
        <w:jc w:val="both"/>
        <w:rPr>
          <w:lang w:eastAsia="zh-CN"/>
        </w:rPr>
      </w:pPr>
      <w:r w:rsidRPr="000C4E61">
        <w:rPr>
          <w:lang w:eastAsia="zh-CN"/>
        </w:rPr>
        <w:t xml:space="preserve">The emissions from any non-GSO </w:t>
      </w:r>
      <w:r w:rsidRPr="000C4E61">
        <w:t>space</w:t>
      </w:r>
      <w:r w:rsidRPr="000C4E61">
        <w:rPr>
          <w:lang w:eastAsia="zh-CN"/>
        </w:rPr>
        <w:t xml:space="preserve"> station transmitting in the </w:t>
      </w:r>
      <w:r w:rsidRPr="000C4E61">
        <w:t xml:space="preserve">frequency bands </w:t>
      </w:r>
      <w:r w:rsidRPr="000C4E61">
        <w:rPr>
          <w:lang w:eastAsia="zh-CN"/>
        </w:rPr>
        <w:t xml:space="preserve">27.5-29.1 GHz and 29.5-30 GHz to communicate with a GSO network shall not exceed the following on-axis e.i.r.p. spectral density limits: </w:t>
      </w:r>
    </w:p>
    <w:p w14:paraId="3BD35277" w14:textId="77777777" w:rsidR="00757670" w:rsidRPr="000C4E61" w:rsidRDefault="00757670" w:rsidP="00757670">
      <w:pPr>
        <w:pStyle w:val="enumlev2"/>
        <w:jc w:val="both"/>
        <w:rPr>
          <w:lang w:eastAsia="zh-CN"/>
        </w:rPr>
      </w:pPr>
      <w:r w:rsidRPr="000C4E61">
        <w:rPr>
          <w:lang w:eastAsia="zh-CN"/>
        </w:rPr>
        <w:t>–</w:t>
      </w:r>
      <w:r w:rsidRPr="000C4E61">
        <w:rPr>
          <w:lang w:eastAsia="zh-CN"/>
        </w:rPr>
        <w:tab/>
      </w:r>
      <w:r w:rsidRPr="000C4E61">
        <w:rPr>
          <w:spacing w:val="2"/>
          <w:lang w:eastAsia="zh-CN"/>
        </w:rPr>
        <w:t>for non-GSO space station transmit on-axis antenna gains greater than 40.6 </w:t>
      </w:r>
      <w:proofErr w:type="spellStart"/>
      <w:r w:rsidRPr="000C4E61">
        <w:rPr>
          <w:spacing w:val="2"/>
          <w:lang w:eastAsia="zh-CN"/>
        </w:rPr>
        <w:t>dBi</w:t>
      </w:r>
      <w:proofErr w:type="spellEnd"/>
      <w:r w:rsidRPr="000C4E61">
        <w:rPr>
          <w:spacing w:val="2"/>
          <w:lang w:eastAsia="zh-CN"/>
        </w:rPr>
        <w:t xml:space="preserve">: </w:t>
      </w:r>
      <w:r w:rsidRPr="000C4E61">
        <w:rPr>
          <w:spacing w:val="2"/>
          <w:lang w:eastAsia="zh-CN"/>
        </w:rPr>
        <w:br/>
        <w:t xml:space="preserve"> 52.5 dBW/10MHz</w:t>
      </w:r>
      <w:r w:rsidRPr="000C4E61">
        <w:rPr>
          <w:lang w:eastAsia="zh-CN"/>
        </w:rPr>
        <w:t xml:space="preserve">; </w:t>
      </w:r>
    </w:p>
    <w:p w14:paraId="350F63DE" w14:textId="77777777" w:rsidR="00757670" w:rsidRPr="000C4E61" w:rsidRDefault="00757670" w:rsidP="00757670">
      <w:pPr>
        <w:pStyle w:val="enumlev2"/>
        <w:jc w:val="both"/>
        <w:rPr>
          <w:lang w:eastAsia="zh-CN"/>
        </w:rPr>
      </w:pPr>
      <w:r w:rsidRPr="000C4E61">
        <w:rPr>
          <w:lang w:eastAsia="zh-CN"/>
        </w:rPr>
        <w:t>–</w:t>
      </w:r>
      <w:r w:rsidRPr="000C4E61">
        <w:rPr>
          <w:lang w:eastAsia="zh-CN"/>
        </w:rPr>
        <w:tab/>
      </w:r>
      <w:r w:rsidRPr="000C4E61">
        <w:rPr>
          <w:spacing w:val="2"/>
          <w:lang w:eastAsia="zh-CN"/>
        </w:rPr>
        <w:t>for non-GSO space station transmit on-axis antenna gains less than or equal to 40.6 </w:t>
      </w:r>
      <w:proofErr w:type="spellStart"/>
      <w:r w:rsidRPr="000C4E61">
        <w:rPr>
          <w:spacing w:val="2"/>
          <w:lang w:eastAsia="zh-CN"/>
        </w:rPr>
        <w:t>dBi</w:t>
      </w:r>
      <w:proofErr w:type="spellEnd"/>
      <w:r w:rsidRPr="000C4E61">
        <w:rPr>
          <w:spacing w:val="2"/>
          <w:lang w:eastAsia="zh-CN"/>
        </w:rPr>
        <w:t xml:space="preserve">: </w:t>
      </w:r>
      <w:r w:rsidRPr="000C4E61">
        <w:rPr>
          <w:spacing w:val="2"/>
          <w:lang w:eastAsia="zh-CN"/>
        </w:rPr>
        <w:br/>
        <w:t xml:space="preserve"> 52.5 – (40.6 – X) dBW/10MHz</w:t>
      </w:r>
      <w:r w:rsidRPr="000C4E61">
        <w:rPr>
          <w:lang w:eastAsia="zh-CN"/>
        </w:rPr>
        <w:t>.</w:t>
      </w:r>
    </w:p>
    <w:p w14:paraId="2A76FDD0" w14:textId="77777777" w:rsidR="00757670" w:rsidRPr="000C4E61" w:rsidRDefault="00757670" w:rsidP="00757670">
      <w:pPr>
        <w:pStyle w:val="enumlev2"/>
        <w:jc w:val="both"/>
        <w:rPr>
          <w:lang w:eastAsia="zh-CN"/>
        </w:rPr>
      </w:pPr>
      <w:r w:rsidRPr="000C4E61">
        <w:t xml:space="preserve">where X is the on-axis gain of the non-GSO space station antenna in </w:t>
      </w:r>
      <w:proofErr w:type="spellStart"/>
      <w:r w:rsidRPr="000C4E61">
        <w:t>dBi</w:t>
      </w:r>
      <w:proofErr w:type="spellEnd"/>
      <w:r w:rsidRPr="000C4E61">
        <w:t>.</w:t>
      </w:r>
    </w:p>
    <w:p w14:paraId="7289FF91" w14:textId="7561DAD3" w:rsidR="00757670" w:rsidRPr="000C4E61" w:rsidRDefault="00757670" w:rsidP="00757670">
      <w:pPr>
        <w:pStyle w:val="enumlev1"/>
        <w:jc w:val="both"/>
        <w:rPr>
          <w:lang w:eastAsia="zh-CN"/>
        </w:rPr>
      </w:pPr>
      <w:r w:rsidRPr="000C4E61">
        <w:rPr>
          <w:lang w:eastAsia="zh-CN"/>
        </w:rPr>
        <w:t>b)</w:t>
      </w:r>
      <w:bookmarkStart w:id="272" w:name="_Hlk114385761"/>
      <w:r w:rsidR="00FA4E0E" w:rsidRPr="000C4E61">
        <w:rPr>
          <w:i/>
          <w:iCs/>
          <w:lang w:eastAsia="zh-CN"/>
        </w:rPr>
        <w:tab/>
      </w:r>
      <w:r w:rsidRPr="000C4E61">
        <w:rPr>
          <w:lang w:eastAsia="zh-CN"/>
        </w:rPr>
        <w:t xml:space="preserve">To protect FSS feeder links to non-GSO mobile-satellite service systems </w:t>
      </w:r>
      <w:r w:rsidRPr="000C4E61">
        <w:t>the</w:t>
      </w:r>
      <w:r w:rsidRPr="000C4E61">
        <w:rPr>
          <w:lang w:eastAsia="zh-CN"/>
        </w:rPr>
        <w:t xml:space="preserve"> following conditions for non-GSO space stations and systems transmitting in the frequency band 29.1-29.5 GHz shall apply:</w:t>
      </w:r>
    </w:p>
    <w:p w14:paraId="331E4EF8" w14:textId="77777777" w:rsidR="00757670" w:rsidRPr="000C4E61" w:rsidRDefault="00757670" w:rsidP="00C02398">
      <w:pPr>
        <w:pStyle w:val="enumlev2"/>
        <w:jc w:val="both"/>
        <w:rPr>
          <w:lang w:eastAsia="zh-CN"/>
        </w:rPr>
      </w:pPr>
      <w:r w:rsidRPr="000C4E61">
        <w:rPr>
          <w:lang w:eastAsia="zh-CN"/>
        </w:rPr>
        <w:t>–</w:t>
      </w:r>
      <w:r w:rsidRPr="000C4E61">
        <w:rPr>
          <w:lang w:eastAsia="zh-CN"/>
        </w:rPr>
        <w:tab/>
        <w:t>emissions from any non-GSO space station communicating with a GSO network shall not exceed a maximum power spectral density of -65 dBW/Hz at the input of the antenna of the non-GSO space station,</w:t>
      </w:r>
    </w:p>
    <w:p w14:paraId="2CC84C26" w14:textId="77777777" w:rsidR="00757670" w:rsidRPr="000C4E61" w:rsidRDefault="00757670" w:rsidP="00C02398">
      <w:pPr>
        <w:pStyle w:val="enumlev2"/>
        <w:jc w:val="both"/>
        <w:rPr>
          <w:lang w:eastAsia="zh-CN"/>
        </w:rPr>
      </w:pPr>
      <w:r w:rsidRPr="000C4E61">
        <w:rPr>
          <w:lang w:eastAsia="zh-CN"/>
        </w:rPr>
        <w:t>–</w:t>
      </w:r>
      <w:r w:rsidRPr="000C4E61">
        <w:rPr>
          <w:lang w:eastAsia="zh-CN"/>
        </w:rPr>
        <w:tab/>
        <w:t>any non-GSO space station communicating with a GSO network shall have a minimum antenna diameter of 0.3 m whose gain should not exceed the gain envelope of the most recent version of Recommendation ITU-R S.580,</w:t>
      </w:r>
    </w:p>
    <w:p w14:paraId="6B3D80A4" w14:textId="77777777" w:rsidR="00757670" w:rsidRPr="000C4E61" w:rsidRDefault="00757670" w:rsidP="00C02398">
      <w:pPr>
        <w:pStyle w:val="enumlev2"/>
        <w:jc w:val="both"/>
        <w:rPr>
          <w:lang w:eastAsia="zh-CN"/>
        </w:rPr>
      </w:pPr>
      <w:r w:rsidRPr="000C4E61">
        <w:rPr>
          <w:lang w:eastAsia="zh-CN"/>
        </w:rPr>
        <w:t>–</w:t>
      </w:r>
      <w:r w:rsidRPr="000C4E61">
        <w:rPr>
          <w:lang w:eastAsia="zh-CN"/>
        </w:rPr>
        <w:tab/>
        <w:t>non-GSO systems communicating with a GSO network shall not contain more than 100 satellites.</w:t>
      </w:r>
    </w:p>
    <w:bookmarkEnd w:id="272"/>
    <w:p w14:paraId="25DA17ED" w14:textId="3C2F4605" w:rsidR="00757670" w:rsidRPr="000C4E61" w:rsidRDefault="00757670" w:rsidP="00757670">
      <w:pPr>
        <w:pStyle w:val="enumlev1"/>
        <w:jc w:val="both"/>
      </w:pPr>
      <w:r w:rsidRPr="000C4E61">
        <w:rPr>
          <w:lang w:eastAsia="zh-CN"/>
        </w:rPr>
        <w:t>c)</w:t>
      </w:r>
      <w:r w:rsidRPr="000C4E61">
        <w:rPr>
          <w:lang w:eastAsia="zh-CN"/>
        </w:rPr>
        <w:tab/>
        <w:t>The emissions from any</w:t>
      </w:r>
      <w:r w:rsidRPr="000C4E61">
        <w:t xml:space="preserve"> non-GSO space station transmitting in the frequency bands 27.5-29.1 GHz and 29.5-30 GHz to communicate with a non-GSO system with a minimum operational altitude higher than or equal to 2 000 km shall not exceed an on-axis e.i.r.p. spectral density of −20 dBW/Hz and the total e.i.r.p. from any non-GSO space station shall not exceed:</w:t>
      </w:r>
    </w:p>
    <w:p w14:paraId="3AD4A47B" w14:textId="77777777" w:rsidR="00757670" w:rsidRPr="000C4E61" w:rsidRDefault="00757670" w:rsidP="00757670">
      <w:pPr>
        <w:pStyle w:val="enumlev1"/>
      </w:pPr>
    </w:p>
    <w:tbl>
      <w:tblPr>
        <w:tblStyle w:val="Grilledutableau"/>
        <w:tblW w:w="9067" w:type="dxa"/>
        <w:jc w:val="center"/>
        <w:tblLook w:val="04A0" w:firstRow="1" w:lastRow="0" w:firstColumn="1" w:lastColumn="0" w:noHBand="0" w:noVBand="1"/>
      </w:tblPr>
      <w:tblGrid>
        <w:gridCol w:w="3114"/>
        <w:gridCol w:w="2977"/>
        <w:gridCol w:w="2976"/>
      </w:tblGrid>
      <w:tr w:rsidR="00757670" w:rsidRPr="000C4E61" w14:paraId="546B2D84" w14:textId="77777777" w:rsidTr="003D36B2">
        <w:trPr>
          <w:jc w:val="center"/>
        </w:trPr>
        <w:tc>
          <w:tcPr>
            <w:tcW w:w="3114" w:type="dxa"/>
            <w:vAlign w:val="center"/>
          </w:tcPr>
          <w:p w14:paraId="0AB6E42B" w14:textId="77777777" w:rsidR="00757670" w:rsidRPr="000C4E61" w:rsidRDefault="00757670" w:rsidP="003D36B2">
            <w:pPr>
              <w:pStyle w:val="Tablehead"/>
            </w:pPr>
            <w:r w:rsidRPr="000C4E61">
              <w:t>Transmitting non-GSO space station operational altitude (km)</w:t>
            </w:r>
          </w:p>
        </w:tc>
        <w:tc>
          <w:tcPr>
            <w:tcW w:w="2977" w:type="dxa"/>
            <w:vAlign w:val="center"/>
          </w:tcPr>
          <w:p w14:paraId="255C052A" w14:textId="77777777" w:rsidR="00757670" w:rsidRPr="000C4E61" w:rsidRDefault="00757670" w:rsidP="003D36B2">
            <w:pPr>
              <w:pStyle w:val="Tablehead"/>
            </w:pPr>
            <w:r w:rsidRPr="000C4E61">
              <w:t xml:space="preserve">Maximum total e.i.r.p. (dBW) </w:t>
            </w:r>
          </w:p>
          <w:p w14:paraId="563ED0EE" w14:textId="77777777" w:rsidR="00757670" w:rsidRPr="000C4E61" w:rsidRDefault="00757670" w:rsidP="003D36B2">
            <w:pPr>
              <w:pStyle w:val="Tablehead"/>
            </w:pPr>
            <w:r w:rsidRPr="000C4E61">
              <w:t>until 31 December 2033</w:t>
            </w:r>
          </w:p>
        </w:tc>
        <w:tc>
          <w:tcPr>
            <w:tcW w:w="2976" w:type="dxa"/>
            <w:vAlign w:val="center"/>
          </w:tcPr>
          <w:p w14:paraId="42E22EE6" w14:textId="77777777" w:rsidR="00757670" w:rsidRPr="000C4E61" w:rsidRDefault="00757670" w:rsidP="003D36B2">
            <w:pPr>
              <w:pStyle w:val="Tablehead"/>
            </w:pPr>
            <w:r w:rsidRPr="000C4E61">
              <w:t xml:space="preserve">Maximum total e.i.r.p. (dBW) </w:t>
            </w:r>
          </w:p>
          <w:p w14:paraId="7A2E11BB" w14:textId="77777777" w:rsidR="00757670" w:rsidRPr="000C4E61" w:rsidRDefault="00757670" w:rsidP="003D36B2">
            <w:pPr>
              <w:pStyle w:val="Tablehead"/>
            </w:pPr>
            <w:r w:rsidRPr="000C4E61">
              <w:t>after 31 December 2033</w:t>
            </w:r>
          </w:p>
        </w:tc>
      </w:tr>
      <w:tr w:rsidR="00757670" w:rsidRPr="000C4E61" w14:paraId="7A2D0A98" w14:textId="77777777" w:rsidTr="003D36B2">
        <w:trPr>
          <w:jc w:val="center"/>
        </w:trPr>
        <w:tc>
          <w:tcPr>
            <w:tcW w:w="3114" w:type="dxa"/>
            <w:vAlign w:val="center"/>
          </w:tcPr>
          <w:p w14:paraId="2EBE0116" w14:textId="77777777" w:rsidR="00757670" w:rsidRPr="000C4E61" w:rsidRDefault="00757670" w:rsidP="003D36B2">
            <w:pPr>
              <w:pStyle w:val="Tabletext"/>
              <w:jc w:val="center"/>
            </w:pPr>
            <w:r w:rsidRPr="000C4E61">
              <w:t>altitude &lt; 450</w:t>
            </w:r>
          </w:p>
        </w:tc>
        <w:tc>
          <w:tcPr>
            <w:tcW w:w="2977" w:type="dxa"/>
            <w:vAlign w:val="center"/>
          </w:tcPr>
          <w:p w14:paraId="4A3C848E" w14:textId="77777777" w:rsidR="00757670" w:rsidRPr="000C4E61" w:rsidRDefault="00757670" w:rsidP="003D36B2">
            <w:pPr>
              <w:pStyle w:val="Tabletext"/>
              <w:jc w:val="center"/>
            </w:pPr>
            <w:r w:rsidRPr="000C4E61">
              <w:t>63</w:t>
            </w:r>
          </w:p>
        </w:tc>
        <w:tc>
          <w:tcPr>
            <w:tcW w:w="2976" w:type="dxa"/>
            <w:vAlign w:val="center"/>
          </w:tcPr>
          <w:p w14:paraId="0EB61414" w14:textId="08E85E28" w:rsidR="00757670" w:rsidRPr="000C4E61" w:rsidRDefault="00757670" w:rsidP="003D36B2">
            <w:pPr>
              <w:pStyle w:val="Tabletext"/>
              <w:jc w:val="center"/>
            </w:pPr>
            <w:r w:rsidRPr="000C4E61">
              <w:t>66</w:t>
            </w:r>
          </w:p>
        </w:tc>
      </w:tr>
      <w:tr w:rsidR="00757670" w:rsidRPr="000C4E61" w14:paraId="47D58C7D" w14:textId="77777777" w:rsidTr="003D36B2">
        <w:trPr>
          <w:jc w:val="center"/>
        </w:trPr>
        <w:tc>
          <w:tcPr>
            <w:tcW w:w="3114" w:type="dxa"/>
            <w:vAlign w:val="center"/>
          </w:tcPr>
          <w:p w14:paraId="2CFC666D" w14:textId="77777777" w:rsidR="00757670" w:rsidRPr="000C4E61" w:rsidRDefault="00757670" w:rsidP="003D36B2">
            <w:pPr>
              <w:pStyle w:val="Tabletext"/>
              <w:jc w:val="center"/>
            </w:pPr>
            <w:r w:rsidRPr="000C4E61">
              <w:t>450 ≤ altitude &lt; 600</w:t>
            </w:r>
          </w:p>
        </w:tc>
        <w:tc>
          <w:tcPr>
            <w:tcW w:w="2977" w:type="dxa"/>
            <w:vAlign w:val="center"/>
          </w:tcPr>
          <w:p w14:paraId="69F22B27" w14:textId="77777777" w:rsidR="00757670" w:rsidRPr="000C4E61" w:rsidRDefault="00757670" w:rsidP="003D36B2">
            <w:pPr>
              <w:pStyle w:val="Tabletext"/>
              <w:jc w:val="center"/>
            </w:pPr>
            <w:r w:rsidRPr="000C4E61">
              <w:t>61</w:t>
            </w:r>
          </w:p>
        </w:tc>
        <w:tc>
          <w:tcPr>
            <w:tcW w:w="2976" w:type="dxa"/>
            <w:vAlign w:val="center"/>
          </w:tcPr>
          <w:p w14:paraId="0A6E62EB" w14:textId="5570D4DC" w:rsidR="00757670" w:rsidRPr="000C4E61" w:rsidRDefault="00757670" w:rsidP="003D36B2">
            <w:pPr>
              <w:pStyle w:val="Tabletext"/>
              <w:jc w:val="center"/>
            </w:pPr>
            <w:r w:rsidRPr="000C4E61">
              <w:t>64</w:t>
            </w:r>
          </w:p>
        </w:tc>
      </w:tr>
      <w:tr w:rsidR="00757670" w:rsidRPr="000C4E61" w14:paraId="31CEE27F" w14:textId="77777777" w:rsidTr="003D36B2">
        <w:trPr>
          <w:jc w:val="center"/>
        </w:trPr>
        <w:tc>
          <w:tcPr>
            <w:tcW w:w="3114" w:type="dxa"/>
            <w:vAlign w:val="center"/>
          </w:tcPr>
          <w:p w14:paraId="667B7D50" w14:textId="77777777" w:rsidR="00757670" w:rsidRPr="000C4E61" w:rsidRDefault="00757670" w:rsidP="003D36B2">
            <w:pPr>
              <w:pStyle w:val="Tabletext"/>
              <w:jc w:val="center"/>
            </w:pPr>
            <w:r w:rsidRPr="000C4E61">
              <w:t>600 ≤ altitude &lt; 750</w:t>
            </w:r>
          </w:p>
        </w:tc>
        <w:tc>
          <w:tcPr>
            <w:tcW w:w="2977" w:type="dxa"/>
            <w:vAlign w:val="center"/>
          </w:tcPr>
          <w:p w14:paraId="2A83411A" w14:textId="77777777" w:rsidR="00757670" w:rsidRPr="000C4E61" w:rsidRDefault="00757670" w:rsidP="003D36B2">
            <w:pPr>
              <w:pStyle w:val="Tabletext"/>
              <w:jc w:val="center"/>
            </w:pPr>
            <w:r w:rsidRPr="000C4E61">
              <w:t>58</w:t>
            </w:r>
          </w:p>
        </w:tc>
        <w:tc>
          <w:tcPr>
            <w:tcW w:w="2976" w:type="dxa"/>
            <w:vAlign w:val="center"/>
          </w:tcPr>
          <w:p w14:paraId="08655086" w14:textId="64A2DBD4" w:rsidR="00757670" w:rsidRPr="000C4E61" w:rsidRDefault="00757670" w:rsidP="003D36B2">
            <w:pPr>
              <w:pStyle w:val="Tabletext"/>
              <w:jc w:val="center"/>
            </w:pPr>
            <w:r w:rsidRPr="000C4E61">
              <w:t xml:space="preserve">58 </w:t>
            </w:r>
          </w:p>
        </w:tc>
      </w:tr>
      <w:tr w:rsidR="00757670" w:rsidRPr="000C4E61" w14:paraId="6EDEF846" w14:textId="77777777" w:rsidTr="003D36B2">
        <w:trPr>
          <w:jc w:val="center"/>
        </w:trPr>
        <w:tc>
          <w:tcPr>
            <w:tcW w:w="3114" w:type="dxa"/>
            <w:vAlign w:val="center"/>
          </w:tcPr>
          <w:p w14:paraId="68D3F65B" w14:textId="77777777" w:rsidR="00757670" w:rsidRPr="000C4E61" w:rsidRDefault="00757670" w:rsidP="003D36B2">
            <w:pPr>
              <w:pStyle w:val="Tabletext"/>
              <w:jc w:val="center"/>
            </w:pPr>
            <w:r w:rsidRPr="000C4E61">
              <w:t>750 ≤ altitude &lt; 900</w:t>
            </w:r>
          </w:p>
        </w:tc>
        <w:tc>
          <w:tcPr>
            <w:tcW w:w="2977" w:type="dxa"/>
            <w:vAlign w:val="center"/>
          </w:tcPr>
          <w:p w14:paraId="269EE132" w14:textId="77777777" w:rsidR="00757670" w:rsidRPr="000C4E61" w:rsidRDefault="00757670" w:rsidP="003D36B2">
            <w:pPr>
              <w:pStyle w:val="Tabletext"/>
              <w:jc w:val="center"/>
            </w:pPr>
            <w:r w:rsidRPr="000C4E61">
              <w:t>55</w:t>
            </w:r>
          </w:p>
        </w:tc>
        <w:tc>
          <w:tcPr>
            <w:tcW w:w="2976" w:type="dxa"/>
            <w:vAlign w:val="center"/>
          </w:tcPr>
          <w:p w14:paraId="3831F05D" w14:textId="56D84109" w:rsidR="00757670" w:rsidRPr="000C4E61" w:rsidRDefault="00757670" w:rsidP="003D36B2">
            <w:pPr>
              <w:pStyle w:val="Tabletext"/>
              <w:jc w:val="center"/>
            </w:pPr>
            <w:r w:rsidRPr="000C4E61">
              <w:t>55</w:t>
            </w:r>
          </w:p>
        </w:tc>
      </w:tr>
      <w:tr w:rsidR="00757670" w:rsidRPr="000C4E61" w14:paraId="6781358D" w14:textId="77777777" w:rsidTr="003D36B2">
        <w:trPr>
          <w:jc w:val="center"/>
        </w:trPr>
        <w:tc>
          <w:tcPr>
            <w:tcW w:w="3114" w:type="dxa"/>
            <w:vAlign w:val="center"/>
          </w:tcPr>
          <w:p w14:paraId="7AE7831F" w14:textId="77777777" w:rsidR="00757670" w:rsidRPr="000C4E61" w:rsidRDefault="00757670" w:rsidP="003D36B2">
            <w:pPr>
              <w:pStyle w:val="Tabletext"/>
              <w:jc w:val="center"/>
            </w:pPr>
            <w:r w:rsidRPr="000C4E61">
              <w:t>900 ≤ altitude &lt; 1290</w:t>
            </w:r>
          </w:p>
        </w:tc>
        <w:tc>
          <w:tcPr>
            <w:tcW w:w="2977" w:type="dxa"/>
            <w:vAlign w:val="center"/>
          </w:tcPr>
          <w:p w14:paraId="1E9E3978" w14:textId="77777777" w:rsidR="00757670" w:rsidRPr="000C4E61" w:rsidRDefault="00757670" w:rsidP="003D36B2">
            <w:pPr>
              <w:pStyle w:val="Tabletext"/>
              <w:jc w:val="center"/>
            </w:pPr>
            <w:r w:rsidRPr="000C4E61">
              <w:t xml:space="preserve">25 </w:t>
            </w:r>
          </w:p>
        </w:tc>
        <w:tc>
          <w:tcPr>
            <w:tcW w:w="2976" w:type="dxa"/>
            <w:vAlign w:val="center"/>
          </w:tcPr>
          <w:p w14:paraId="370F7827" w14:textId="480A6CC9" w:rsidR="00757670" w:rsidRPr="000C4E61" w:rsidRDefault="00757670" w:rsidP="003D36B2">
            <w:pPr>
              <w:pStyle w:val="Tabletext"/>
              <w:jc w:val="center"/>
            </w:pPr>
            <w:r w:rsidRPr="000C4E61">
              <w:t>48.5</w:t>
            </w:r>
          </w:p>
        </w:tc>
      </w:tr>
      <w:tr w:rsidR="00757670" w:rsidRPr="000C4E61" w14:paraId="0562DC99" w14:textId="77777777" w:rsidTr="003D36B2">
        <w:trPr>
          <w:jc w:val="center"/>
        </w:trPr>
        <w:tc>
          <w:tcPr>
            <w:tcW w:w="3114" w:type="dxa"/>
            <w:vAlign w:val="center"/>
          </w:tcPr>
          <w:p w14:paraId="62F043B4" w14:textId="77777777" w:rsidR="00757670" w:rsidRPr="000C4E61" w:rsidRDefault="00757670" w:rsidP="003D36B2">
            <w:pPr>
              <w:pStyle w:val="Tabletext"/>
              <w:jc w:val="center"/>
            </w:pPr>
            <w:r w:rsidRPr="000C4E61">
              <w:t>altitude ≥ 1 290</w:t>
            </w:r>
          </w:p>
        </w:tc>
        <w:tc>
          <w:tcPr>
            <w:tcW w:w="2977" w:type="dxa"/>
            <w:vAlign w:val="center"/>
          </w:tcPr>
          <w:p w14:paraId="3662364B" w14:textId="77777777" w:rsidR="00757670" w:rsidRPr="000C4E61" w:rsidRDefault="00757670" w:rsidP="003D36B2">
            <w:pPr>
              <w:pStyle w:val="Tabletext"/>
              <w:jc w:val="center"/>
            </w:pPr>
            <w:r w:rsidRPr="000C4E61">
              <w:t>N/A</w:t>
            </w:r>
          </w:p>
        </w:tc>
        <w:tc>
          <w:tcPr>
            <w:tcW w:w="2976" w:type="dxa"/>
            <w:vAlign w:val="center"/>
          </w:tcPr>
          <w:p w14:paraId="70C9B648" w14:textId="77777777" w:rsidR="00757670" w:rsidRPr="000C4E61" w:rsidRDefault="00757670" w:rsidP="003D36B2">
            <w:pPr>
              <w:pStyle w:val="Tabletext"/>
              <w:jc w:val="center"/>
            </w:pPr>
            <w:r w:rsidRPr="000C4E61">
              <w:t>N/A</w:t>
            </w:r>
          </w:p>
        </w:tc>
      </w:tr>
    </w:tbl>
    <w:p w14:paraId="61374958" w14:textId="6F275A0C" w:rsidR="00757670" w:rsidRPr="000C4E61" w:rsidRDefault="00606F1F" w:rsidP="00757670">
      <w:pPr>
        <w:pStyle w:val="enumlev1"/>
      </w:pPr>
      <w:r w:rsidRPr="000C4E61">
        <w:rPr>
          <w:lang w:eastAsia="zh-CN"/>
        </w:rPr>
        <w:t>d</w:t>
      </w:r>
      <w:r w:rsidR="00757670" w:rsidRPr="000C4E61">
        <w:rPr>
          <w:lang w:eastAsia="zh-CN"/>
        </w:rPr>
        <w:t>)</w:t>
      </w:r>
      <w:r w:rsidR="00757670" w:rsidRPr="000C4E61">
        <w:rPr>
          <w:lang w:eastAsia="zh-CN"/>
        </w:rPr>
        <w:tab/>
        <w:t>The emissions from any</w:t>
      </w:r>
      <w:r w:rsidR="00757670" w:rsidRPr="000C4E61">
        <w:t xml:space="preserve"> non-GSO space station transmitting in the frequency bands 27.5-29.1 GHz and 29.5-30 GHz to communicate with a non-GSO system with a minimum operational altitude lower than 2 000 km shall not exceed an on-axis e.i.r.p. </w:t>
      </w:r>
      <w:r w:rsidR="00757670" w:rsidRPr="000C4E61">
        <w:lastRenderedPageBreak/>
        <w:t>spectral density of −28 dBW/Hz and the total e.i.r.p. from any non-GSO space station shall not exceed:</w:t>
      </w:r>
    </w:p>
    <w:p w14:paraId="21059148" w14:textId="77777777" w:rsidR="00757670" w:rsidRPr="000C4E61" w:rsidRDefault="00757670" w:rsidP="00757670">
      <w:pPr>
        <w:pStyle w:val="enumlev1"/>
      </w:pPr>
    </w:p>
    <w:tbl>
      <w:tblPr>
        <w:tblStyle w:val="Grilledutableau"/>
        <w:tblW w:w="9067" w:type="dxa"/>
        <w:jc w:val="center"/>
        <w:tblLook w:val="04A0" w:firstRow="1" w:lastRow="0" w:firstColumn="1" w:lastColumn="0" w:noHBand="0" w:noVBand="1"/>
      </w:tblPr>
      <w:tblGrid>
        <w:gridCol w:w="3114"/>
        <w:gridCol w:w="2977"/>
        <w:gridCol w:w="2976"/>
      </w:tblGrid>
      <w:tr w:rsidR="00757670" w:rsidRPr="000C4E61" w14:paraId="73368FF6" w14:textId="77777777" w:rsidTr="003D36B2">
        <w:trPr>
          <w:jc w:val="center"/>
        </w:trPr>
        <w:tc>
          <w:tcPr>
            <w:tcW w:w="3114" w:type="dxa"/>
            <w:vAlign w:val="center"/>
          </w:tcPr>
          <w:p w14:paraId="6DA3489A" w14:textId="77777777" w:rsidR="00757670" w:rsidRPr="000C4E61" w:rsidRDefault="00757670" w:rsidP="003D36B2">
            <w:pPr>
              <w:pStyle w:val="Tablehead"/>
            </w:pPr>
            <w:r w:rsidRPr="000C4E61">
              <w:t>Transmitting non-GSO space station operational altitude (km)</w:t>
            </w:r>
          </w:p>
        </w:tc>
        <w:tc>
          <w:tcPr>
            <w:tcW w:w="2977" w:type="dxa"/>
            <w:vAlign w:val="center"/>
          </w:tcPr>
          <w:p w14:paraId="2C2526CB" w14:textId="77777777" w:rsidR="00757670" w:rsidRPr="000C4E61" w:rsidRDefault="00757670" w:rsidP="003D36B2">
            <w:pPr>
              <w:pStyle w:val="Tablehead"/>
            </w:pPr>
            <w:r w:rsidRPr="000C4E61">
              <w:t xml:space="preserve">Maximum total e.i.r.p. (dBW) </w:t>
            </w:r>
          </w:p>
          <w:p w14:paraId="284E147C" w14:textId="77777777" w:rsidR="00757670" w:rsidRPr="000C4E61" w:rsidRDefault="00757670" w:rsidP="003D36B2">
            <w:pPr>
              <w:pStyle w:val="Tablehead"/>
            </w:pPr>
            <w:r w:rsidRPr="000C4E61">
              <w:t>until 31 December 2033</w:t>
            </w:r>
          </w:p>
        </w:tc>
        <w:tc>
          <w:tcPr>
            <w:tcW w:w="2976" w:type="dxa"/>
            <w:vAlign w:val="center"/>
          </w:tcPr>
          <w:p w14:paraId="5674B19C" w14:textId="77777777" w:rsidR="00757670" w:rsidRPr="000C4E61" w:rsidRDefault="00757670" w:rsidP="003D36B2">
            <w:pPr>
              <w:pStyle w:val="Tablehead"/>
            </w:pPr>
            <w:r w:rsidRPr="000C4E61">
              <w:t xml:space="preserve">Maximum total e.i.r.p. (dBW) </w:t>
            </w:r>
          </w:p>
          <w:p w14:paraId="55CEA256" w14:textId="77777777" w:rsidR="00757670" w:rsidRPr="000C4E61" w:rsidRDefault="00757670" w:rsidP="003D36B2">
            <w:pPr>
              <w:pStyle w:val="Tablehead"/>
            </w:pPr>
            <w:r w:rsidRPr="000C4E61">
              <w:t>after 31 December 2033</w:t>
            </w:r>
          </w:p>
        </w:tc>
      </w:tr>
      <w:tr w:rsidR="00757670" w:rsidRPr="000C4E61" w14:paraId="046597AF" w14:textId="77777777" w:rsidTr="003D36B2">
        <w:trPr>
          <w:jc w:val="center"/>
        </w:trPr>
        <w:tc>
          <w:tcPr>
            <w:tcW w:w="3114" w:type="dxa"/>
            <w:vAlign w:val="center"/>
          </w:tcPr>
          <w:p w14:paraId="0F3DBE97" w14:textId="77777777" w:rsidR="00757670" w:rsidRPr="000C4E61" w:rsidRDefault="00757670" w:rsidP="003D36B2">
            <w:pPr>
              <w:pStyle w:val="Tabletext"/>
              <w:jc w:val="center"/>
            </w:pPr>
            <w:r w:rsidRPr="000C4E61">
              <w:t>altitude &lt; 450</w:t>
            </w:r>
          </w:p>
        </w:tc>
        <w:tc>
          <w:tcPr>
            <w:tcW w:w="2977" w:type="dxa"/>
            <w:vAlign w:val="center"/>
          </w:tcPr>
          <w:p w14:paraId="4EC561D3" w14:textId="77777777" w:rsidR="00757670" w:rsidRPr="000C4E61" w:rsidRDefault="00757670" w:rsidP="003D36B2">
            <w:pPr>
              <w:pStyle w:val="Tabletext"/>
              <w:jc w:val="center"/>
            </w:pPr>
            <w:r w:rsidRPr="000C4E61">
              <w:t>60</w:t>
            </w:r>
          </w:p>
        </w:tc>
        <w:tc>
          <w:tcPr>
            <w:tcW w:w="2976" w:type="dxa"/>
            <w:vAlign w:val="center"/>
          </w:tcPr>
          <w:p w14:paraId="0546B39F" w14:textId="461B5723" w:rsidR="00757670" w:rsidRPr="000C4E61" w:rsidRDefault="00757670" w:rsidP="003D36B2">
            <w:pPr>
              <w:pStyle w:val="Tabletext"/>
              <w:jc w:val="center"/>
            </w:pPr>
            <w:r w:rsidRPr="000C4E61">
              <w:t>60</w:t>
            </w:r>
          </w:p>
        </w:tc>
      </w:tr>
      <w:tr w:rsidR="00757670" w:rsidRPr="000C4E61" w14:paraId="74C1F9FD" w14:textId="77777777" w:rsidTr="003D36B2">
        <w:trPr>
          <w:jc w:val="center"/>
        </w:trPr>
        <w:tc>
          <w:tcPr>
            <w:tcW w:w="3114" w:type="dxa"/>
            <w:vAlign w:val="center"/>
          </w:tcPr>
          <w:p w14:paraId="4878BB89" w14:textId="77777777" w:rsidR="00757670" w:rsidRPr="000C4E61" w:rsidRDefault="00757670" w:rsidP="003D36B2">
            <w:pPr>
              <w:pStyle w:val="Tabletext"/>
              <w:jc w:val="center"/>
            </w:pPr>
            <w:r w:rsidRPr="000C4E61">
              <w:t>450 ≤ altitude &lt; 600</w:t>
            </w:r>
          </w:p>
        </w:tc>
        <w:tc>
          <w:tcPr>
            <w:tcW w:w="2977" w:type="dxa"/>
            <w:vAlign w:val="center"/>
          </w:tcPr>
          <w:p w14:paraId="5ABF61FE" w14:textId="77777777" w:rsidR="00757670" w:rsidRPr="000C4E61" w:rsidRDefault="00757670" w:rsidP="003D36B2">
            <w:pPr>
              <w:pStyle w:val="Tabletext"/>
              <w:jc w:val="center"/>
            </w:pPr>
            <w:r w:rsidRPr="000C4E61">
              <w:t>58</w:t>
            </w:r>
          </w:p>
        </w:tc>
        <w:tc>
          <w:tcPr>
            <w:tcW w:w="2976" w:type="dxa"/>
            <w:vAlign w:val="center"/>
          </w:tcPr>
          <w:p w14:paraId="7B1F2456" w14:textId="21EAC3BE" w:rsidR="00757670" w:rsidRPr="000C4E61" w:rsidRDefault="00757670" w:rsidP="003D36B2">
            <w:pPr>
              <w:pStyle w:val="Tabletext"/>
              <w:jc w:val="center"/>
            </w:pPr>
            <w:r w:rsidRPr="000C4E61">
              <w:t>58</w:t>
            </w:r>
          </w:p>
        </w:tc>
      </w:tr>
      <w:tr w:rsidR="00757670" w:rsidRPr="000C4E61" w14:paraId="276D8569" w14:textId="77777777" w:rsidTr="003D36B2">
        <w:trPr>
          <w:jc w:val="center"/>
        </w:trPr>
        <w:tc>
          <w:tcPr>
            <w:tcW w:w="3114" w:type="dxa"/>
            <w:vAlign w:val="center"/>
          </w:tcPr>
          <w:p w14:paraId="50A05DC3" w14:textId="77777777" w:rsidR="00757670" w:rsidRPr="000C4E61" w:rsidRDefault="00757670" w:rsidP="003D36B2">
            <w:pPr>
              <w:pStyle w:val="Tabletext"/>
              <w:jc w:val="center"/>
            </w:pPr>
            <w:r w:rsidRPr="000C4E61">
              <w:t>600 ≤ altitude &lt; 750</w:t>
            </w:r>
          </w:p>
        </w:tc>
        <w:tc>
          <w:tcPr>
            <w:tcW w:w="2977" w:type="dxa"/>
            <w:vAlign w:val="center"/>
          </w:tcPr>
          <w:p w14:paraId="3339EF9C" w14:textId="77777777" w:rsidR="00757670" w:rsidRPr="000C4E61" w:rsidRDefault="00757670" w:rsidP="003D36B2">
            <w:pPr>
              <w:pStyle w:val="Tabletext"/>
              <w:jc w:val="center"/>
            </w:pPr>
            <w:r w:rsidRPr="000C4E61">
              <w:t>55</w:t>
            </w:r>
          </w:p>
        </w:tc>
        <w:tc>
          <w:tcPr>
            <w:tcW w:w="2976" w:type="dxa"/>
            <w:vAlign w:val="center"/>
          </w:tcPr>
          <w:p w14:paraId="50AA117B" w14:textId="46640453" w:rsidR="00757670" w:rsidRPr="000C4E61" w:rsidRDefault="00757670" w:rsidP="003D36B2">
            <w:pPr>
              <w:pStyle w:val="Tabletext"/>
              <w:jc w:val="center"/>
            </w:pPr>
            <w:r w:rsidRPr="000C4E61">
              <w:t>55</w:t>
            </w:r>
          </w:p>
        </w:tc>
      </w:tr>
      <w:tr w:rsidR="00757670" w:rsidRPr="000C4E61" w14:paraId="5BEC8552" w14:textId="77777777" w:rsidTr="003D36B2">
        <w:trPr>
          <w:jc w:val="center"/>
        </w:trPr>
        <w:tc>
          <w:tcPr>
            <w:tcW w:w="3114" w:type="dxa"/>
            <w:vAlign w:val="center"/>
          </w:tcPr>
          <w:p w14:paraId="2FA3CBF0" w14:textId="77777777" w:rsidR="00757670" w:rsidRPr="000C4E61" w:rsidRDefault="00757670" w:rsidP="003D36B2">
            <w:pPr>
              <w:pStyle w:val="Tabletext"/>
              <w:jc w:val="center"/>
            </w:pPr>
            <w:r w:rsidRPr="000C4E61">
              <w:t>750 ≤ altitude &lt; 900</w:t>
            </w:r>
          </w:p>
        </w:tc>
        <w:tc>
          <w:tcPr>
            <w:tcW w:w="2977" w:type="dxa"/>
            <w:vAlign w:val="center"/>
          </w:tcPr>
          <w:p w14:paraId="39D371E8" w14:textId="77777777" w:rsidR="00757670" w:rsidRPr="000C4E61" w:rsidRDefault="00757670" w:rsidP="003D36B2">
            <w:pPr>
              <w:pStyle w:val="Tabletext"/>
              <w:jc w:val="center"/>
            </w:pPr>
            <w:r w:rsidRPr="000C4E61">
              <w:t>53</w:t>
            </w:r>
          </w:p>
        </w:tc>
        <w:tc>
          <w:tcPr>
            <w:tcW w:w="2976" w:type="dxa"/>
            <w:vAlign w:val="center"/>
          </w:tcPr>
          <w:p w14:paraId="7FC5A233" w14:textId="0606B5C1" w:rsidR="00757670" w:rsidRPr="000C4E61" w:rsidRDefault="00757670" w:rsidP="003D36B2">
            <w:pPr>
              <w:pStyle w:val="Tabletext"/>
              <w:jc w:val="center"/>
            </w:pPr>
            <w:r w:rsidRPr="000C4E61">
              <w:t>53</w:t>
            </w:r>
          </w:p>
        </w:tc>
      </w:tr>
      <w:tr w:rsidR="00757670" w:rsidRPr="000C4E61" w14:paraId="5ADB5B0A" w14:textId="77777777" w:rsidTr="003D36B2">
        <w:trPr>
          <w:jc w:val="center"/>
        </w:trPr>
        <w:tc>
          <w:tcPr>
            <w:tcW w:w="3114" w:type="dxa"/>
            <w:vAlign w:val="center"/>
          </w:tcPr>
          <w:p w14:paraId="1BC3924D" w14:textId="77777777" w:rsidR="00757670" w:rsidRPr="000C4E61" w:rsidRDefault="00757670" w:rsidP="003D36B2">
            <w:pPr>
              <w:pStyle w:val="Tabletext"/>
              <w:jc w:val="center"/>
            </w:pPr>
            <w:r w:rsidRPr="000C4E61">
              <w:t>900 ≤ altitude &lt; 1290</w:t>
            </w:r>
          </w:p>
        </w:tc>
        <w:tc>
          <w:tcPr>
            <w:tcW w:w="2977" w:type="dxa"/>
            <w:vAlign w:val="center"/>
          </w:tcPr>
          <w:p w14:paraId="38D062F3" w14:textId="77777777" w:rsidR="00757670" w:rsidRPr="000C4E61" w:rsidRDefault="00757670" w:rsidP="003D36B2">
            <w:pPr>
              <w:pStyle w:val="Tabletext"/>
              <w:jc w:val="center"/>
            </w:pPr>
            <w:r w:rsidRPr="000C4E61">
              <w:t xml:space="preserve">25 </w:t>
            </w:r>
          </w:p>
        </w:tc>
        <w:tc>
          <w:tcPr>
            <w:tcW w:w="2976" w:type="dxa"/>
            <w:vAlign w:val="center"/>
          </w:tcPr>
          <w:p w14:paraId="2D70C8FD" w14:textId="4A77592C" w:rsidR="00757670" w:rsidRPr="000C4E61" w:rsidRDefault="00757670" w:rsidP="003D36B2">
            <w:pPr>
              <w:pStyle w:val="Tabletext"/>
              <w:jc w:val="center"/>
            </w:pPr>
            <w:r w:rsidRPr="000C4E61">
              <w:t>47</w:t>
            </w:r>
          </w:p>
        </w:tc>
      </w:tr>
      <w:tr w:rsidR="00757670" w:rsidRPr="000C4E61" w14:paraId="27B5EB2A" w14:textId="77777777" w:rsidTr="003D36B2">
        <w:trPr>
          <w:jc w:val="center"/>
        </w:trPr>
        <w:tc>
          <w:tcPr>
            <w:tcW w:w="3114" w:type="dxa"/>
            <w:vAlign w:val="center"/>
          </w:tcPr>
          <w:p w14:paraId="2C407343" w14:textId="77777777" w:rsidR="00757670" w:rsidRPr="000C4E61" w:rsidRDefault="00757670" w:rsidP="003D36B2">
            <w:pPr>
              <w:pStyle w:val="Tabletext"/>
              <w:jc w:val="center"/>
            </w:pPr>
            <w:r w:rsidRPr="000C4E61">
              <w:t>altitude ≥ 1 290</w:t>
            </w:r>
          </w:p>
        </w:tc>
        <w:tc>
          <w:tcPr>
            <w:tcW w:w="2977" w:type="dxa"/>
            <w:vAlign w:val="center"/>
          </w:tcPr>
          <w:p w14:paraId="3F92A902" w14:textId="77777777" w:rsidR="00757670" w:rsidRPr="000C4E61" w:rsidRDefault="00757670" w:rsidP="003D36B2">
            <w:pPr>
              <w:pStyle w:val="Tabletext"/>
              <w:jc w:val="center"/>
            </w:pPr>
            <w:r w:rsidRPr="000C4E61">
              <w:t>N/A</w:t>
            </w:r>
          </w:p>
        </w:tc>
        <w:tc>
          <w:tcPr>
            <w:tcW w:w="2976" w:type="dxa"/>
            <w:vAlign w:val="center"/>
          </w:tcPr>
          <w:p w14:paraId="786A7921" w14:textId="77777777" w:rsidR="00757670" w:rsidRPr="000C4E61" w:rsidRDefault="00757670" w:rsidP="003D36B2">
            <w:pPr>
              <w:pStyle w:val="Tabletext"/>
              <w:jc w:val="center"/>
            </w:pPr>
            <w:r w:rsidRPr="000C4E61">
              <w:t>N/A</w:t>
            </w:r>
          </w:p>
        </w:tc>
      </w:tr>
    </w:tbl>
    <w:p w14:paraId="16792B8E" w14:textId="30CC57F7" w:rsidR="00757670" w:rsidRPr="000C4E61" w:rsidRDefault="00606F1F" w:rsidP="006B6417">
      <w:pPr>
        <w:pStyle w:val="enumlev1"/>
        <w:rPr>
          <w:lang w:eastAsia="zh-CN"/>
        </w:rPr>
      </w:pPr>
      <w:r w:rsidRPr="000C4E61">
        <w:rPr>
          <w:lang w:eastAsia="zh-CN"/>
        </w:rPr>
        <w:t>e</w:t>
      </w:r>
      <w:r w:rsidR="006B6417" w:rsidRPr="000C4E61">
        <w:rPr>
          <w:lang w:eastAsia="zh-CN"/>
        </w:rPr>
        <w:t>)</w:t>
      </w:r>
      <w:r w:rsidR="006B6417" w:rsidRPr="000C4E61">
        <w:rPr>
          <w:lang w:eastAsia="zh-CN"/>
        </w:rPr>
        <w:tab/>
      </w:r>
      <w:r w:rsidR="00757670" w:rsidRPr="000C4E61">
        <w:rPr>
          <w:lang w:eastAsia="zh-CN"/>
        </w:rPr>
        <w:t xml:space="preserve">For off-axis angles greater than 3.5 degrees, the off-axis e.i.r.p. emissions of a non-GSO space station transmitting in the </w:t>
      </w:r>
      <w:r w:rsidR="00187CA2">
        <w:rPr>
          <w:lang w:eastAsia="zh-CN"/>
        </w:rPr>
        <w:t xml:space="preserve">frequency bands </w:t>
      </w:r>
      <w:r w:rsidR="00757670" w:rsidRPr="000C4E61">
        <w:rPr>
          <w:lang w:eastAsia="zh-CN"/>
        </w:rPr>
        <w:t>27.5-29.1 GHz and 29.5</w:t>
      </w:r>
      <w:r w:rsidR="00757670" w:rsidRPr="000C4E61">
        <w:rPr>
          <w:lang w:eastAsia="zh-CN"/>
        </w:rPr>
        <w:noBreakHyphen/>
        <w:t xml:space="preserve">30 GHz to communicate with a non-GSO system with a minimum operational altitude higher than 2 000 km shall not exceed the envelope generated by the combination of an input power spectral density at the antenna flange of –62 dBW/Hz coupled with the following off-axis gain: </w:t>
      </w:r>
    </w:p>
    <w:p w14:paraId="4188A24E" w14:textId="4ACD3AC5" w:rsidR="00757670" w:rsidRPr="00137825" w:rsidRDefault="00137825" w:rsidP="00137825">
      <w:pPr>
        <w:pStyle w:val="enumlev2"/>
        <w:jc w:val="both"/>
        <w:rPr>
          <w:lang w:eastAsia="zh-CN"/>
        </w:rPr>
      </w:pPr>
      <w:r w:rsidRPr="000C4E61">
        <w:rPr>
          <w:lang w:eastAsia="zh-CN"/>
        </w:rPr>
        <w:t>–</w:t>
      </w:r>
      <w:r w:rsidRPr="000C4E61">
        <w:rPr>
          <w:lang w:eastAsia="zh-CN"/>
        </w:rPr>
        <w:tab/>
      </w:r>
      <w:r w:rsidR="00757670" w:rsidRPr="00137825">
        <w:rPr>
          <w:lang w:eastAsia="zh-CN"/>
        </w:rPr>
        <w:t>29-25 log(</w:t>
      </w:r>
      <w:r w:rsidR="00757670" w:rsidRPr="00137825">
        <w:rPr>
          <w:lang w:eastAsia="zh-CN"/>
        </w:rPr>
        <w:sym w:font="Symbol" w:char="F06A"/>
      </w:r>
      <w:r w:rsidR="00757670" w:rsidRPr="00137825">
        <w:rPr>
          <w:lang w:eastAsia="zh-CN"/>
        </w:rPr>
        <w:t>) </w:t>
      </w:r>
      <w:proofErr w:type="spellStart"/>
      <w:r w:rsidR="00757670" w:rsidRPr="00137825">
        <w:rPr>
          <w:lang w:eastAsia="zh-CN"/>
        </w:rPr>
        <w:t>dBi</w:t>
      </w:r>
      <w:proofErr w:type="spellEnd"/>
      <w:r w:rsidR="00757670" w:rsidRPr="00137825">
        <w:rPr>
          <w:lang w:eastAsia="zh-CN"/>
        </w:rPr>
        <w:t xml:space="preserve"> for angles between 3.5 and 4.9 degrees </w:t>
      </w:r>
    </w:p>
    <w:p w14:paraId="31C75B42" w14:textId="3E546F88" w:rsidR="00757670" w:rsidRPr="00137825" w:rsidRDefault="00137825" w:rsidP="00137825">
      <w:pPr>
        <w:pStyle w:val="enumlev2"/>
        <w:jc w:val="both"/>
        <w:rPr>
          <w:lang w:eastAsia="zh-CN"/>
        </w:rPr>
      </w:pPr>
      <w:r w:rsidRPr="000C4E61">
        <w:rPr>
          <w:lang w:eastAsia="zh-CN"/>
        </w:rPr>
        <w:t>–</w:t>
      </w:r>
      <w:r w:rsidRPr="000C4E61">
        <w:rPr>
          <w:lang w:eastAsia="zh-CN"/>
        </w:rPr>
        <w:tab/>
      </w:r>
      <w:r w:rsidR="00757670" w:rsidRPr="00137825">
        <w:rPr>
          <w:lang w:eastAsia="zh-CN"/>
        </w:rPr>
        <w:t xml:space="preserve">11.71 </w:t>
      </w:r>
      <w:proofErr w:type="spellStart"/>
      <w:r w:rsidR="00757670" w:rsidRPr="00137825">
        <w:rPr>
          <w:lang w:eastAsia="zh-CN"/>
        </w:rPr>
        <w:t>dBi</w:t>
      </w:r>
      <w:proofErr w:type="spellEnd"/>
      <w:r w:rsidR="00757670" w:rsidRPr="00137825">
        <w:rPr>
          <w:lang w:eastAsia="zh-CN"/>
        </w:rPr>
        <w:t xml:space="preserve"> for angles between 4.9 and 9.5 degrees </w:t>
      </w:r>
    </w:p>
    <w:p w14:paraId="4804D369" w14:textId="2BBB4831" w:rsidR="00757670" w:rsidRPr="000C4E61" w:rsidRDefault="00137825" w:rsidP="00137825">
      <w:pPr>
        <w:pStyle w:val="enumlev2"/>
        <w:jc w:val="both"/>
        <w:rPr>
          <w:lang w:eastAsia="zh-CN"/>
        </w:rPr>
      </w:pPr>
      <w:r w:rsidRPr="000C4E61">
        <w:rPr>
          <w:lang w:eastAsia="zh-CN"/>
        </w:rPr>
        <w:t>–</w:t>
      </w:r>
      <w:r w:rsidRPr="000C4E61">
        <w:rPr>
          <w:lang w:eastAsia="zh-CN"/>
        </w:rPr>
        <w:tab/>
      </w:r>
      <w:r w:rsidR="00757670" w:rsidRPr="00137825">
        <w:rPr>
          <w:lang w:eastAsia="zh-CN"/>
        </w:rPr>
        <w:t>43-32log(</w:t>
      </w:r>
      <w:r w:rsidR="00757670" w:rsidRPr="00137825">
        <w:rPr>
          <w:lang w:eastAsia="zh-CN"/>
        </w:rPr>
        <w:sym w:font="Symbol" w:char="F06A"/>
      </w:r>
      <w:r w:rsidR="00757670" w:rsidRPr="00137825">
        <w:rPr>
          <w:lang w:eastAsia="zh-CN"/>
        </w:rPr>
        <w:t xml:space="preserve">) </w:t>
      </w:r>
      <w:proofErr w:type="spellStart"/>
      <w:r w:rsidR="00757670" w:rsidRPr="00137825">
        <w:rPr>
          <w:lang w:eastAsia="zh-CN"/>
        </w:rPr>
        <w:t>dBi</w:t>
      </w:r>
      <w:proofErr w:type="spellEnd"/>
      <w:r w:rsidR="00757670" w:rsidRPr="00137825">
        <w:rPr>
          <w:lang w:eastAsia="zh-CN"/>
        </w:rPr>
        <w:t xml:space="preserve"> for angles between 9.5 and 20 degrees.</w:t>
      </w:r>
    </w:p>
    <w:p w14:paraId="7C2F3437" w14:textId="357A3F2C" w:rsidR="00757670" w:rsidRPr="000C4E61" w:rsidRDefault="00757670" w:rsidP="00D06088">
      <w:pPr>
        <w:pStyle w:val="AnnexNo"/>
      </w:pPr>
      <w:r w:rsidRPr="000C4E61">
        <w:t>ANNEX 5 TO draft new RESOLUTION [EUR-A117</w:t>
      </w:r>
      <w:r w:rsidR="00B703AC" w:rsidRPr="000C4E61">
        <w:t>-SPACE-TO-SPACE</w:t>
      </w:r>
      <w:r w:rsidRPr="000C4E61">
        <w:t>] (WRC-23)</w:t>
      </w:r>
    </w:p>
    <w:p w14:paraId="3CC7159A" w14:textId="104AADCE" w:rsidR="00757670" w:rsidRPr="000C4E61" w:rsidRDefault="00757670" w:rsidP="00D06088">
      <w:pPr>
        <w:pStyle w:val="Annextitle"/>
      </w:pPr>
      <w:r w:rsidRPr="000C4E61">
        <w:t>Provisions for non-GSO inter-satellite links in the frequency band 27.5</w:t>
      </w:r>
      <w:r w:rsidRPr="000C4E61">
        <w:noBreakHyphen/>
        <w:t>30.0</w:t>
      </w:r>
      <w:r w:rsidR="00B703AC" w:rsidRPr="000C4E61">
        <w:t> </w:t>
      </w:r>
      <w:r w:rsidRPr="000C4E61">
        <w:t>GHz to protect GSO space stations</w:t>
      </w:r>
    </w:p>
    <w:p w14:paraId="3C9484AB" w14:textId="77777777" w:rsidR="00757670" w:rsidRPr="000C4E61" w:rsidRDefault="00757670" w:rsidP="00757670">
      <w:pPr>
        <w:pStyle w:val="Paragraphedeliste"/>
        <w:tabs>
          <w:tab w:val="clear" w:pos="1134"/>
          <w:tab w:val="clear" w:pos="1871"/>
          <w:tab w:val="left" w:pos="0"/>
          <w:tab w:val="left" w:pos="993"/>
        </w:tabs>
        <w:ind w:left="0"/>
        <w:jc w:val="both"/>
        <w:rPr>
          <w:color w:val="000000"/>
          <w:szCs w:val="24"/>
          <w:u w:val="single"/>
        </w:rPr>
      </w:pPr>
      <w:r w:rsidRPr="000C4E61">
        <w:rPr>
          <w:color w:val="000000"/>
          <w:szCs w:val="24"/>
          <w:u w:val="single"/>
        </w:rPr>
        <w:t xml:space="preserve">For the non-GSO to GSO cases: </w:t>
      </w:r>
    </w:p>
    <w:p w14:paraId="61B83673" w14:textId="0ABCF3CE" w:rsidR="00757670" w:rsidRPr="000C4E61" w:rsidRDefault="00757670" w:rsidP="00757670">
      <w:pPr>
        <w:pStyle w:val="Paragraphedeliste"/>
        <w:numPr>
          <w:ilvl w:val="0"/>
          <w:numId w:val="4"/>
        </w:numPr>
        <w:tabs>
          <w:tab w:val="clear" w:pos="1134"/>
          <w:tab w:val="clear" w:pos="1871"/>
          <w:tab w:val="left" w:pos="0"/>
          <w:tab w:val="left" w:pos="993"/>
        </w:tabs>
        <w:ind w:left="0" w:firstLine="0"/>
        <w:jc w:val="both"/>
        <w:rPr>
          <w:color w:val="000000"/>
          <w:szCs w:val="24"/>
        </w:rPr>
      </w:pPr>
      <w:r w:rsidRPr="000C4E61">
        <w:rPr>
          <w:color w:val="000000"/>
          <w:szCs w:val="24"/>
        </w:rPr>
        <w:t xml:space="preserve">In the frequency bands 27.5-30 GHz, when a non-GSO system as identified in </w:t>
      </w:r>
      <w:r w:rsidRPr="000C4E61">
        <w:rPr>
          <w:i/>
          <w:color w:val="000000"/>
          <w:szCs w:val="24"/>
        </w:rPr>
        <w:t>resolves further</w:t>
      </w:r>
      <w:r w:rsidRPr="000C4E61">
        <w:rPr>
          <w:color w:val="000000"/>
          <w:szCs w:val="24"/>
        </w:rPr>
        <w:t xml:space="preserve"> </w:t>
      </w:r>
      <w:r w:rsidR="00606F1F" w:rsidRPr="000C4E61">
        <w:rPr>
          <w:color w:val="000000"/>
          <w:szCs w:val="24"/>
        </w:rPr>
        <w:t>1.2</w:t>
      </w:r>
      <w:r w:rsidRPr="000C4E61">
        <w:rPr>
          <w:color w:val="000000"/>
          <w:szCs w:val="24"/>
        </w:rPr>
        <w:t xml:space="preserve"> identifies a GSO network as described in </w:t>
      </w:r>
      <w:r w:rsidRPr="000C4E61">
        <w:rPr>
          <w:i/>
          <w:color w:val="000000"/>
          <w:szCs w:val="24"/>
        </w:rPr>
        <w:t xml:space="preserve">resolves further </w:t>
      </w:r>
      <w:r w:rsidRPr="000C4E61">
        <w:rPr>
          <w:color w:val="000000"/>
          <w:szCs w:val="24"/>
        </w:rPr>
        <w:t>1</w:t>
      </w:r>
      <w:r w:rsidR="00C20014" w:rsidRPr="000C4E61">
        <w:rPr>
          <w:color w:val="000000"/>
          <w:szCs w:val="24"/>
        </w:rPr>
        <w:t>.2</w:t>
      </w:r>
      <w:r w:rsidRPr="000C4E61">
        <w:rPr>
          <w:color w:val="000000"/>
          <w:szCs w:val="24"/>
        </w:rPr>
        <w:t>, to operate inter satellite links, the BR shall perform the examination in Appendix 1 to this Annex.</w:t>
      </w:r>
    </w:p>
    <w:p w14:paraId="730DC226" w14:textId="41828BB4" w:rsidR="00757670" w:rsidRPr="000C4E61" w:rsidRDefault="00757670" w:rsidP="00757670">
      <w:pPr>
        <w:pStyle w:val="Paragraphedeliste"/>
        <w:numPr>
          <w:ilvl w:val="0"/>
          <w:numId w:val="4"/>
        </w:numPr>
        <w:tabs>
          <w:tab w:val="clear" w:pos="1134"/>
          <w:tab w:val="clear" w:pos="1871"/>
          <w:tab w:val="left" w:pos="0"/>
          <w:tab w:val="left" w:pos="993"/>
        </w:tabs>
        <w:ind w:left="0" w:firstLine="0"/>
        <w:jc w:val="both"/>
        <w:rPr>
          <w:color w:val="000000"/>
          <w:szCs w:val="24"/>
        </w:rPr>
      </w:pPr>
      <w:r w:rsidRPr="000C4E61">
        <w:rPr>
          <w:color w:val="000000"/>
          <w:szCs w:val="24"/>
        </w:rPr>
        <w:t xml:space="preserve">The notifying administration of the GSO network identified in </w:t>
      </w:r>
      <w:r w:rsidR="0013495C" w:rsidRPr="000C4E61">
        <w:rPr>
          <w:color w:val="000000"/>
          <w:szCs w:val="24"/>
        </w:rPr>
        <w:t xml:space="preserve">paragraph </w:t>
      </w:r>
      <w:r w:rsidRPr="000C4E61">
        <w:rPr>
          <w:color w:val="000000"/>
          <w:szCs w:val="24"/>
        </w:rPr>
        <w:t xml:space="preserve">1 above shall commit that the non-GSO space stations with which it communicates will respect all bilateral coordination agreements that have already been signed, noting the provisions from </w:t>
      </w:r>
      <w:r w:rsidRPr="000C4E61">
        <w:rPr>
          <w:i/>
          <w:color w:val="000000"/>
          <w:szCs w:val="24"/>
        </w:rPr>
        <w:t xml:space="preserve">resolves further </w:t>
      </w:r>
      <w:r w:rsidRPr="000C4E61">
        <w:rPr>
          <w:color w:val="000000"/>
          <w:szCs w:val="24"/>
        </w:rPr>
        <w:t>1</w:t>
      </w:r>
      <w:r w:rsidR="00C20014" w:rsidRPr="000C4E61">
        <w:rPr>
          <w:color w:val="000000"/>
          <w:szCs w:val="24"/>
        </w:rPr>
        <w:t>.4</w:t>
      </w:r>
      <w:r w:rsidRPr="000C4E61">
        <w:rPr>
          <w:color w:val="000000"/>
          <w:szCs w:val="24"/>
        </w:rPr>
        <w:t>, 2 and 3.</w:t>
      </w:r>
    </w:p>
    <w:p w14:paraId="71DE2CFA" w14:textId="235FFD82" w:rsidR="00757670" w:rsidRPr="000C4E61" w:rsidRDefault="00C20014" w:rsidP="00757670">
      <w:pPr>
        <w:jc w:val="both"/>
      </w:pPr>
      <w:r w:rsidRPr="000C4E61">
        <w:t>3</w:t>
      </w:r>
      <w:r w:rsidR="00757670" w:rsidRPr="000C4E61">
        <w:t>)</w:t>
      </w:r>
      <w:r w:rsidR="00757670" w:rsidRPr="000C4E61">
        <w:tab/>
        <w:t xml:space="preserve">The notifying administration of the GSO network identified in </w:t>
      </w:r>
      <w:r w:rsidR="0013495C" w:rsidRPr="000C4E61">
        <w:t xml:space="preserve">paragraph </w:t>
      </w:r>
      <w:r w:rsidR="00757670" w:rsidRPr="000C4E61">
        <w:t>2</w:t>
      </w:r>
      <w:r w:rsidR="0013495C" w:rsidRPr="000C4E61">
        <w:t xml:space="preserve"> above </w:t>
      </w:r>
      <w:r w:rsidR="00757670" w:rsidRPr="000C4E61">
        <w:t>is urged to provide, upon any request from the notifying administration of a GSO network involved in the coordination agreements referred above, additional information on how the relevant coordination agreements will be respected. Efforts should be made to provide this information as soon as practicable.</w:t>
      </w:r>
    </w:p>
    <w:p w14:paraId="737078B7" w14:textId="77777777" w:rsidR="00757670" w:rsidRPr="000C4E61" w:rsidRDefault="00757670" w:rsidP="00757670">
      <w:pPr>
        <w:pStyle w:val="Paragraphedeliste"/>
        <w:tabs>
          <w:tab w:val="clear" w:pos="1134"/>
          <w:tab w:val="clear" w:pos="1871"/>
          <w:tab w:val="left" w:pos="0"/>
          <w:tab w:val="left" w:pos="993"/>
        </w:tabs>
        <w:ind w:left="0"/>
        <w:jc w:val="both"/>
        <w:rPr>
          <w:color w:val="000000"/>
          <w:szCs w:val="24"/>
          <w:u w:val="single"/>
        </w:rPr>
      </w:pPr>
      <w:r w:rsidRPr="000C4E61">
        <w:rPr>
          <w:color w:val="000000"/>
          <w:szCs w:val="24"/>
          <w:u w:val="single"/>
        </w:rPr>
        <w:t xml:space="preserve">For the non-GSO to non-GSO cases: </w:t>
      </w:r>
    </w:p>
    <w:p w14:paraId="2A6E9A39" w14:textId="7504485C" w:rsidR="00757670" w:rsidRPr="000C4E61" w:rsidRDefault="00C20014" w:rsidP="0013495C">
      <w:pPr>
        <w:pStyle w:val="Paragraphedeliste"/>
        <w:tabs>
          <w:tab w:val="clear" w:pos="1134"/>
          <w:tab w:val="clear" w:pos="1871"/>
          <w:tab w:val="left" w:pos="0"/>
          <w:tab w:val="left" w:pos="993"/>
        </w:tabs>
        <w:ind w:left="0"/>
        <w:jc w:val="both"/>
        <w:rPr>
          <w:color w:val="000000"/>
          <w:szCs w:val="24"/>
        </w:rPr>
      </w:pPr>
      <w:r w:rsidRPr="000C4E61">
        <w:rPr>
          <w:color w:val="000000"/>
          <w:szCs w:val="24"/>
        </w:rPr>
        <w:t>4)</w:t>
      </w:r>
      <w:r w:rsidRPr="000C4E61">
        <w:rPr>
          <w:color w:val="000000"/>
          <w:szCs w:val="24"/>
        </w:rPr>
        <w:tab/>
      </w:r>
      <w:r w:rsidR="00757670" w:rsidRPr="000C4E61">
        <w:rPr>
          <w:color w:val="000000"/>
          <w:szCs w:val="24"/>
        </w:rPr>
        <w:t>In the frequency band</w:t>
      </w:r>
      <w:r w:rsidR="007229C8" w:rsidRPr="000C4E61">
        <w:rPr>
          <w:color w:val="000000"/>
          <w:szCs w:val="24"/>
        </w:rPr>
        <w:t>s</w:t>
      </w:r>
      <w:r w:rsidR="00757670" w:rsidRPr="000C4E61">
        <w:rPr>
          <w:color w:val="000000"/>
          <w:szCs w:val="24"/>
        </w:rPr>
        <w:t xml:space="preserve"> 27.5-29.1</w:t>
      </w:r>
      <w:r w:rsidR="007229C8" w:rsidRPr="000C4E61">
        <w:rPr>
          <w:color w:val="000000"/>
          <w:szCs w:val="24"/>
        </w:rPr>
        <w:t xml:space="preserve"> GHz</w:t>
      </w:r>
      <w:r w:rsidR="00757670" w:rsidRPr="000C4E61">
        <w:rPr>
          <w:color w:val="000000"/>
          <w:szCs w:val="24"/>
        </w:rPr>
        <w:t xml:space="preserve"> and 29.5-30 GHz, when a non-GSO system as identified in </w:t>
      </w:r>
      <w:r w:rsidR="00757670" w:rsidRPr="000C4E61">
        <w:rPr>
          <w:i/>
          <w:color w:val="000000"/>
          <w:szCs w:val="24"/>
        </w:rPr>
        <w:t xml:space="preserve">resolves further </w:t>
      </w:r>
      <w:r w:rsidR="00757670" w:rsidRPr="000C4E61">
        <w:rPr>
          <w:color w:val="000000"/>
          <w:szCs w:val="24"/>
        </w:rPr>
        <w:t>1</w:t>
      </w:r>
      <w:r w:rsidRPr="000C4E61">
        <w:rPr>
          <w:color w:val="000000"/>
          <w:szCs w:val="24"/>
        </w:rPr>
        <w:t>.3</w:t>
      </w:r>
      <w:r w:rsidR="00757670" w:rsidRPr="000C4E61">
        <w:rPr>
          <w:color w:val="000000"/>
          <w:szCs w:val="24"/>
        </w:rPr>
        <w:t xml:space="preserve"> identifies a non-GSO system as described in </w:t>
      </w:r>
      <w:r w:rsidR="00757670" w:rsidRPr="000C4E61">
        <w:rPr>
          <w:i/>
          <w:color w:val="000000"/>
          <w:szCs w:val="24"/>
        </w:rPr>
        <w:t xml:space="preserve">resolves further </w:t>
      </w:r>
      <w:r w:rsidR="00757670" w:rsidRPr="000C4E61">
        <w:rPr>
          <w:color w:val="000000"/>
          <w:szCs w:val="24"/>
        </w:rPr>
        <w:t>1</w:t>
      </w:r>
      <w:r w:rsidRPr="000C4E61">
        <w:rPr>
          <w:color w:val="000000"/>
          <w:szCs w:val="24"/>
        </w:rPr>
        <w:t>.3</w:t>
      </w:r>
      <w:r w:rsidR="00757670" w:rsidRPr="000C4E61">
        <w:rPr>
          <w:color w:val="000000"/>
          <w:szCs w:val="24"/>
        </w:rPr>
        <w:t>, to operate inter satellite links, the BR shall perform the examination in Appendix 2 to this Annex.</w:t>
      </w:r>
    </w:p>
    <w:p w14:paraId="7A7C4ABB" w14:textId="3C1611D4" w:rsidR="00757670" w:rsidRPr="000C4E61" w:rsidRDefault="00C20014" w:rsidP="0013495C">
      <w:pPr>
        <w:pStyle w:val="Paragraphedeliste"/>
        <w:tabs>
          <w:tab w:val="clear" w:pos="1134"/>
          <w:tab w:val="clear" w:pos="1871"/>
          <w:tab w:val="left" w:pos="0"/>
          <w:tab w:val="left" w:pos="993"/>
        </w:tabs>
        <w:ind w:left="0"/>
        <w:jc w:val="both"/>
        <w:rPr>
          <w:color w:val="000000"/>
          <w:szCs w:val="24"/>
        </w:rPr>
      </w:pPr>
      <w:r w:rsidRPr="000C4E61">
        <w:rPr>
          <w:color w:val="000000"/>
          <w:szCs w:val="24"/>
        </w:rPr>
        <w:t>5)</w:t>
      </w:r>
      <w:r w:rsidRPr="000C4E61">
        <w:rPr>
          <w:color w:val="000000"/>
          <w:szCs w:val="24"/>
        </w:rPr>
        <w:tab/>
      </w:r>
      <w:r w:rsidR="00757670" w:rsidRPr="000C4E61">
        <w:rPr>
          <w:color w:val="000000"/>
          <w:szCs w:val="24"/>
        </w:rPr>
        <w:t xml:space="preserve">The notifying administration of the receiving non-GSO network identified in </w:t>
      </w:r>
      <w:r w:rsidR="0013495C" w:rsidRPr="000C4E61">
        <w:rPr>
          <w:color w:val="000000"/>
          <w:szCs w:val="24"/>
        </w:rPr>
        <w:t>paragraph</w:t>
      </w:r>
      <w:r w:rsidR="00DE206C">
        <w:rPr>
          <w:color w:val="000000"/>
          <w:szCs w:val="24"/>
        </w:rPr>
        <w:t xml:space="preserve"> 4</w:t>
      </w:r>
      <w:r w:rsidR="0013495C" w:rsidRPr="000C4E61">
        <w:rPr>
          <w:color w:val="000000"/>
          <w:szCs w:val="24"/>
        </w:rPr>
        <w:t xml:space="preserve"> </w:t>
      </w:r>
      <w:r w:rsidR="00757670" w:rsidRPr="000C4E61">
        <w:rPr>
          <w:color w:val="000000"/>
          <w:szCs w:val="24"/>
        </w:rPr>
        <w:t xml:space="preserve">above shall commit that the transmitting non-GSO space stations with which it communicates will </w:t>
      </w:r>
      <w:r w:rsidR="00757670" w:rsidRPr="000C4E61">
        <w:rPr>
          <w:color w:val="000000"/>
          <w:szCs w:val="24"/>
        </w:rPr>
        <w:lastRenderedPageBreak/>
        <w:t xml:space="preserve">respect all bilateral coordination agreements that have already been signed, noting the provisions from </w:t>
      </w:r>
      <w:r w:rsidR="00757670" w:rsidRPr="000C4E61">
        <w:rPr>
          <w:i/>
          <w:color w:val="000000"/>
          <w:szCs w:val="24"/>
        </w:rPr>
        <w:t>resolves further</w:t>
      </w:r>
      <w:r w:rsidR="00757670" w:rsidRPr="000C4E61">
        <w:rPr>
          <w:color w:val="000000"/>
          <w:szCs w:val="24"/>
        </w:rPr>
        <w:t xml:space="preserve"> 1</w:t>
      </w:r>
      <w:r w:rsidRPr="000C4E61">
        <w:rPr>
          <w:color w:val="000000"/>
          <w:szCs w:val="24"/>
        </w:rPr>
        <w:t>.4</w:t>
      </w:r>
      <w:r w:rsidR="00757670" w:rsidRPr="000C4E61">
        <w:rPr>
          <w:color w:val="000000"/>
          <w:szCs w:val="24"/>
        </w:rPr>
        <w:t>, 2 and 3.</w:t>
      </w:r>
    </w:p>
    <w:p w14:paraId="329429CB" w14:textId="64369FEC" w:rsidR="00757670" w:rsidRPr="000C4E61" w:rsidRDefault="00C20014" w:rsidP="0013495C">
      <w:pPr>
        <w:pStyle w:val="Paragraphedeliste"/>
        <w:tabs>
          <w:tab w:val="clear" w:pos="1134"/>
          <w:tab w:val="clear" w:pos="1871"/>
          <w:tab w:val="left" w:pos="0"/>
          <w:tab w:val="left" w:pos="993"/>
        </w:tabs>
        <w:ind w:left="0"/>
        <w:jc w:val="both"/>
        <w:rPr>
          <w:color w:val="000000"/>
          <w:szCs w:val="24"/>
        </w:rPr>
      </w:pPr>
      <w:r w:rsidRPr="000C4E61">
        <w:rPr>
          <w:color w:val="000000"/>
          <w:szCs w:val="24"/>
        </w:rPr>
        <w:t>6)</w:t>
      </w:r>
      <w:r w:rsidRPr="000C4E61">
        <w:rPr>
          <w:color w:val="000000"/>
          <w:szCs w:val="24"/>
        </w:rPr>
        <w:tab/>
      </w:r>
      <w:r w:rsidR="00757670" w:rsidRPr="000C4E61">
        <w:rPr>
          <w:color w:val="000000"/>
          <w:szCs w:val="24"/>
        </w:rPr>
        <w:t xml:space="preserve">In the frequency bands 27.5-28.6 GHz and 29.5-30 GHz, the pfd on the geostationary arc produced by a non-GSO satellite system as mentioned in </w:t>
      </w:r>
      <w:r w:rsidR="00757670" w:rsidRPr="000C4E61">
        <w:rPr>
          <w:i/>
          <w:color w:val="000000"/>
          <w:szCs w:val="24"/>
        </w:rPr>
        <w:t xml:space="preserve">resolves further </w:t>
      </w:r>
      <w:r w:rsidR="00757670" w:rsidRPr="000C4E61">
        <w:rPr>
          <w:color w:val="000000"/>
          <w:szCs w:val="24"/>
        </w:rPr>
        <w:t>1</w:t>
      </w:r>
      <w:r w:rsidRPr="000C4E61">
        <w:rPr>
          <w:color w:val="000000"/>
          <w:szCs w:val="24"/>
        </w:rPr>
        <w:t>.4</w:t>
      </w:r>
      <w:r w:rsidR="00757670" w:rsidRPr="000C4E61">
        <w:rPr>
          <w:color w:val="000000"/>
          <w:szCs w:val="24"/>
        </w:rPr>
        <w:t xml:space="preserve"> shall not exceed </w:t>
      </w:r>
    </w:p>
    <w:p w14:paraId="791419DF" w14:textId="77777777" w:rsidR="00757670" w:rsidRPr="000C4E61" w:rsidRDefault="00757670" w:rsidP="00757670">
      <w:pPr>
        <w:pStyle w:val="Paragraphedeliste"/>
        <w:tabs>
          <w:tab w:val="clear" w:pos="1134"/>
          <w:tab w:val="clear" w:pos="1871"/>
          <w:tab w:val="left" w:pos="0"/>
          <w:tab w:val="left" w:pos="993"/>
        </w:tabs>
        <w:ind w:left="0"/>
        <w:jc w:val="both"/>
        <w:rPr>
          <w:color w:val="000000"/>
          <w:szCs w:val="24"/>
        </w:rPr>
      </w:pPr>
      <w:r w:rsidRPr="000C4E61">
        <w:rPr>
          <w:color w:val="000000"/>
          <w:szCs w:val="24"/>
        </w:rPr>
        <w:t>a pfd of -165 dBW/m²/40 kHz.</w:t>
      </w:r>
    </w:p>
    <w:p w14:paraId="13318B02" w14:textId="5AAE21F4" w:rsidR="00757670" w:rsidRPr="000C4E61" w:rsidDel="001810AF" w:rsidRDefault="00757670" w:rsidP="00757670">
      <w:pPr>
        <w:tabs>
          <w:tab w:val="clear" w:pos="1134"/>
          <w:tab w:val="clear" w:pos="1871"/>
          <w:tab w:val="clear" w:pos="2268"/>
        </w:tabs>
        <w:overflowPunct/>
        <w:autoSpaceDE/>
        <w:autoSpaceDN/>
        <w:adjustRightInd/>
        <w:spacing w:before="0"/>
        <w:textAlignment w:val="auto"/>
        <w:rPr>
          <w:del w:id="273" w:author="ITU" w:date="2023-10-02T11:09:00Z"/>
          <w:caps/>
          <w:sz w:val="28"/>
        </w:rPr>
      </w:pPr>
      <w:bookmarkStart w:id="274" w:name="_Hlk131079579"/>
      <w:del w:id="275" w:author="ITU" w:date="2023-10-02T11:09:00Z">
        <w:r w:rsidRPr="000C4E61" w:rsidDel="001810AF">
          <w:br w:type="page"/>
        </w:r>
      </w:del>
    </w:p>
    <w:p w14:paraId="6EAE7D1A" w14:textId="77777777" w:rsidR="00757670" w:rsidRPr="000C4E61" w:rsidRDefault="00757670" w:rsidP="001810AF">
      <w:pPr>
        <w:pStyle w:val="AppendixNo"/>
      </w:pPr>
      <w:r w:rsidRPr="000C4E61">
        <w:t xml:space="preserve">APPENDIX 1 </w:t>
      </w:r>
    </w:p>
    <w:p w14:paraId="3702432F" w14:textId="77777777" w:rsidR="00757670" w:rsidRPr="000C4E61" w:rsidRDefault="00757670" w:rsidP="00757670">
      <w:pPr>
        <w:pStyle w:val="Normalaftertitle"/>
        <w:jc w:val="both"/>
        <w:rPr>
          <w:lang w:eastAsia="zh-CN"/>
        </w:rPr>
      </w:pPr>
      <w:r w:rsidRPr="000C4E61">
        <w:rPr>
          <w:lang w:eastAsia="zh-CN"/>
        </w:rPr>
        <w:t>The aim of this Appendix is to provide a method to be used by the BR to assess whether the emissions from a non-GSO space station operating inter satellite links with a GSO space station are within the envelope of the typical earth stations of the GSO network.</w:t>
      </w:r>
    </w:p>
    <w:p w14:paraId="3E7F51AE" w14:textId="77777777" w:rsidR="00757670" w:rsidRPr="000C4E61" w:rsidRDefault="00757670" w:rsidP="00757670">
      <w:pPr>
        <w:ind w:left="567"/>
        <w:jc w:val="both"/>
        <w:rPr>
          <w:b/>
          <w:bCs/>
          <w:sz w:val="22"/>
          <w:szCs w:val="24"/>
          <w:u w:val="single"/>
          <w:lang w:eastAsia="zh-CN"/>
        </w:rPr>
      </w:pPr>
      <w:r w:rsidRPr="000C4E61">
        <w:rPr>
          <w:b/>
          <w:bCs/>
          <w:sz w:val="22"/>
          <w:szCs w:val="24"/>
          <w:u w:val="single"/>
          <w:lang w:eastAsia="zh-CN"/>
        </w:rPr>
        <w:t>For non-GSO transmitter at altitude lower than 2 000 km:</w:t>
      </w:r>
    </w:p>
    <w:p w14:paraId="356D59C0" w14:textId="77777777" w:rsidR="00757670" w:rsidRPr="000C4E61" w:rsidRDefault="00757670" w:rsidP="00757670">
      <w:pPr>
        <w:jc w:val="both"/>
        <w:rPr>
          <w:lang w:eastAsia="zh-CN"/>
        </w:rPr>
      </w:pPr>
      <w:r w:rsidRPr="000C4E61">
        <w:rPr>
          <w:lang w:eastAsia="zh-CN"/>
        </w:rPr>
        <w:t>Step 1: For each group of the transmitting non-GSO notification.</w:t>
      </w:r>
    </w:p>
    <w:p w14:paraId="3F18F6EA" w14:textId="1F42CD61" w:rsidR="00757670" w:rsidRPr="000C4E61" w:rsidRDefault="00757670" w:rsidP="00757670">
      <w:pPr>
        <w:jc w:val="both"/>
        <w:rPr>
          <w:lang w:eastAsia="zh-CN"/>
        </w:rPr>
      </w:pPr>
      <w:r w:rsidRPr="000C4E61">
        <w:rPr>
          <w:lang w:eastAsia="zh-CN"/>
        </w:rPr>
        <w:t xml:space="preserve">Step 2: For each of the receiving GSO networks, as listed in </w:t>
      </w:r>
      <w:r w:rsidRPr="000C4E61">
        <w:rPr>
          <w:i/>
          <w:iCs/>
          <w:lang w:eastAsia="zh-CN"/>
        </w:rPr>
        <w:t>resolves further</w:t>
      </w:r>
      <w:r w:rsidRPr="000C4E61">
        <w:rPr>
          <w:iCs/>
          <w:lang w:eastAsia="zh-CN"/>
        </w:rPr>
        <w:t> 1</w:t>
      </w:r>
      <w:r w:rsidR="00C20014" w:rsidRPr="000C4E61">
        <w:rPr>
          <w:iCs/>
          <w:lang w:eastAsia="zh-CN"/>
        </w:rPr>
        <w:t>.2</w:t>
      </w:r>
      <w:r w:rsidRPr="000C4E61">
        <w:rPr>
          <w:lang w:eastAsia="zh-CN"/>
        </w:rPr>
        <w:t>.</w:t>
      </w:r>
    </w:p>
    <w:p w14:paraId="3BC53285" w14:textId="77777777" w:rsidR="00757670" w:rsidRPr="000C4E61" w:rsidRDefault="00757670" w:rsidP="00757670">
      <w:pPr>
        <w:jc w:val="both"/>
        <w:rPr>
          <w:lang w:eastAsia="zh-CN"/>
        </w:rPr>
      </w:pPr>
      <w:r w:rsidRPr="000C4E61">
        <w:rPr>
          <w:lang w:eastAsia="zh-CN"/>
        </w:rPr>
        <w:t>Step 3: For each beam in the Earth-to-space direction of the receiving GSO network notification, compute the maximum e.i.r.p. produced in one hertz (</w:t>
      </w:r>
      <w:r w:rsidRPr="000C4E61">
        <w:t>EIRPSD</w:t>
      </w:r>
      <w:r w:rsidRPr="000C4E61">
        <w:rPr>
          <w:lang w:eastAsia="zh-CN"/>
        </w:rPr>
        <w:t>).</w:t>
      </w:r>
    </w:p>
    <w:p w14:paraId="172FE50C" w14:textId="77777777" w:rsidR="00757670" w:rsidRPr="000C4E61" w:rsidRDefault="00757670" w:rsidP="00757670">
      <w:pPr>
        <w:jc w:val="both"/>
        <w:rPr>
          <w:lang w:eastAsia="zh-CN"/>
        </w:rPr>
      </w:pPr>
      <w:r w:rsidRPr="000C4E61">
        <w:rPr>
          <w:lang w:eastAsia="zh-CN"/>
        </w:rPr>
        <w:t>Step 4: Compute the reduction in free space loss at the altitude of the user using:</w:t>
      </w:r>
    </w:p>
    <w:p w14:paraId="2372B0D6" w14:textId="77777777" w:rsidR="00757670" w:rsidRPr="000C4E61" w:rsidRDefault="00757670" w:rsidP="00757670">
      <w:pPr>
        <w:pStyle w:val="Equation"/>
        <w:jc w:val="both"/>
      </w:pPr>
      <w:r w:rsidRPr="000C4E61">
        <w:tab/>
      </w:r>
      <w:r w:rsidRPr="000C4E61">
        <w:tab/>
      </w:r>
      <w:r w:rsidRPr="000C4E61">
        <w:rPr>
          <w:position w:val="-32"/>
        </w:rPr>
        <w:object w:dxaOrig="3660" w:dyaOrig="765" w14:anchorId="76976160">
          <v:shape id="_x0000_i1039" type="#_x0000_t75" style="width:185pt;height:35pt" o:ole="">
            <v:imagedata r:id="rId53" o:title=""/>
          </v:shape>
          <o:OLEObject Type="Embed" ProgID="Equation.DSMT4" ShapeID="_x0000_i1039" DrawAspect="Content" ObjectID="_1757762264" r:id="rId54"/>
        </w:object>
      </w:r>
    </w:p>
    <w:p w14:paraId="01F6D36B" w14:textId="77777777" w:rsidR="00757670" w:rsidRPr="000C4E61" w:rsidRDefault="00757670" w:rsidP="00757670">
      <w:pPr>
        <w:pStyle w:val="enumlev1"/>
        <w:jc w:val="both"/>
        <w:rPr>
          <w:lang w:eastAsia="zh-CN"/>
        </w:rPr>
      </w:pPr>
      <w:r w:rsidRPr="000C4E61">
        <w:tab/>
      </w:r>
      <w:r w:rsidRPr="000C4E61">
        <w:fldChar w:fldCharType="begin"/>
      </w:r>
      <w:r w:rsidRPr="000C4E61">
        <w:fldChar w:fldCharType="end"/>
      </w:r>
      <w:r w:rsidRPr="000C4E61">
        <w:rPr>
          <w:lang w:eastAsia="zh-CN"/>
        </w:rPr>
        <w:t xml:space="preserve">where </w:t>
      </w:r>
      <w:proofErr w:type="spellStart"/>
      <w:r w:rsidRPr="000C4E61">
        <w:rPr>
          <w:i/>
          <w:iCs/>
          <w:lang w:eastAsia="zh-CN"/>
        </w:rPr>
        <w:t>NGSO</w:t>
      </w:r>
      <w:r w:rsidRPr="000C4E61">
        <w:rPr>
          <w:i/>
          <w:iCs/>
          <w:vertAlign w:val="subscript"/>
          <w:lang w:eastAsia="zh-CN"/>
        </w:rPr>
        <w:t>alt</w:t>
      </w:r>
      <w:proofErr w:type="spellEnd"/>
      <w:r w:rsidRPr="000C4E61">
        <w:rPr>
          <w:lang w:eastAsia="zh-CN"/>
        </w:rPr>
        <w:t xml:space="preserve"> is the altitude of the transmitting non-GSO system space stations, and </w:t>
      </w:r>
      <w:proofErr w:type="spellStart"/>
      <w:r w:rsidRPr="000C4E61">
        <w:rPr>
          <w:i/>
          <w:iCs/>
          <w:lang w:eastAsia="zh-CN"/>
        </w:rPr>
        <w:t>GSO</w:t>
      </w:r>
      <w:r w:rsidRPr="000C4E61">
        <w:rPr>
          <w:i/>
          <w:iCs/>
          <w:vertAlign w:val="subscript"/>
          <w:lang w:eastAsia="zh-CN"/>
        </w:rPr>
        <w:t>alt</w:t>
      </w:r>
      <w:proofErr w:type="spellEnd"/>
      <w:r w:rsidRPr="000C4E61">
        <w:rPr>
          <w:lang w:eastAsia="zh-CN"/>
        </w:rPr>
        <w:t> = 35 786 km. It should be noted that if several altitudes are included in the notification, each altitude shall be tested.</w:t>
      </w:r>
    </w:p>
    <w:p w14:paraId="751962E5" w14:textId="77777777" w:rsidR="00757670" w:rsidRPr="000C4E61" w:rsidRDefault="00757670" w:rsidP="00757670">
      <w:pPr>
        <w:pStyle w:val="enumlev1"/>
        <w:jc w:val="both"/>
        <w:rPr>
          <w:lang w:eastAsia="zh-CN"/>
        </w:rPr>
      </w:pPr>
      <w:r w:rsidRPr="000C4E61">
        <w:rPr>
          <w:lang w:eastAsia="zh-CN"/>
        </w:rPr>
        <w:t xml:space="preserve">Step </w:t>
      </w:r>
      <w:r w:rsidRPr="000C4E61">
        <w:t xml:space="preserve">5: </w:t>
      </w:r>
      <w:r w:rsidRPr="000C4E61">
        <w:rPr>
          <w:lang w:eastAsia="zh-CN"/>
        </w:rPr>
        <w:t xml:space="preserve">Compute the reduced e.i.r.p. spectral density as </w:t>
      </w:r>
      <w:proofErr w:type="spellStart"/>
      <w:r w:rsidRPr="000C4E61">
        <w:rPr>
          <w:i/>
          <w:lang w:eastAsia="zh-CN"/>
        </w:rPr>
        <w:t>EIRPSD</w:t>
      </w:r>
      <w:r w:rsidRPr="000C4E61">
        <w:rPr>
          <w:i/>
          <w:vertAlign w:val="subscript"/>
          <w:lang w:eastAsia="zh-CN"/>
        </w:rPr>
        <w:t>reduced</w:t>
      </w:r>
      <w:proofErr w:type="spellEnd"/>
      <w:r w:rsidRPr="000C4E61">
        <w:t> = </w:t>
      </w:r>
      <w:r w:rsidRPr="000C4E61">
        <w:rPr>
          <w:i/>
          <w:lang w:eastAsia="zh-CN"/>
        </w:rPr>
        <w:t>EIRPSD</w:t>
      </w:r>
      <w:r w:rsidRPr="000C4E61">
        <w:t> − Δ</w:t>
      </w:r>
      <w:r w:rsidRPr="000C4E61">
        <w:rPr>
          <w:i/>
          <w:iCs/>
        </w:rPr>
        <w:t>FSL</w:t>
      </w:r>
      <w:r w:rsidRPr="000C4E61">
        <w:t>.</w:t>
      </w:r>
      <w:r w:rsidRPr="000C4E61">
        <w:rPr>
          <w:lang w:eastAsia="zh-CN"/>
        </w:rPr>
        <w:t xml:space="preserve"> </w:t>
      </w:r>
    </w:p>
    <w:p w14:paraId="69F3DFC8" w14:textId="39F821EE" w:rsidR="00757670" w:rsidRPr="000C4E61" w:rsidRDefault="00757670" w:rsidP="00757670">
      <w:pPr>
        <w:jc w:val="both"/>
        <w:rPr>
          <w:lang w:eastAsia="zh-CN"/>
        </w:rPr>
      </w:pPr>
      <w:r w:rsidRPr="000C4E61">
        <w:rPr>
          <w:lang w:eastAsia="zh-CN"/>
        </w:rPr>
        <w:t>Step 6: For all beams in the non-GSO system notification with a class of station ES, the e.i.r.p. spectral density mask</w:t>
      </w:r>
      <w:r w:rsidRPr="000C4E61" w:rsidDel="00B4365D">
        <w:rPr>
          <w:lang w:eastAsia="zh-CN"/>
        </w:rPr>
        <w:t xml:space="preserve"> </w:t>
      </w:r>
      <w:r w:rsidRPr="000C4E61">
        <w:rPr>
          <w:lang w:eastAsia="zh-CN"/>
        </w:rPr>
        <w:t xml:space="preserve">is given in Appendix </w:t>
      </w:r>
      <w:r w:rsidRPr="00187CA2">
        <w:rPr>
          <w:b/>
          <w:bCs/>
          <w:lang w:eastAsia="zh-CN"/>
        </w:rPr>
        <w:t>4</w:t>
      </w:r>
      <w:r w:rsidRPr="00187CA2">
        <w:rPr>
          <w:lang w:eastAsia="zh-CN"/>
        </w:rPr>
        <w:t xml:space="preserve"> </w:t>
      </w:r>
      <w:r w:rsidR="001810AF" w:rsidRPr="00187CA2">
        <w:rPr>
          <w:lang w:eastAsia="zh-CN"/>
        </w:rPr>
        <w:t xml:space="preserve">data item </w:t>
      </w:r>
      <w:r w:rsidRPr="00187CA2">
        <w:rPr>
          <w:lang w:eastAsia="zh-CN"/>
        </w:rPr>
        <w:t>A.25.c.2</w:t>
      </w:r>
      <w:r w:rsidRPr="000C4E61">
        <w:rPr>
          <w:lang w:eastAsia="zh-CN"/>
        </w:rPr>
        <w:t>.</w:t>
      </w:r>
    </w:p>
    <w:p w14:paraId="4BDCDE7C" w14:textId="77777777" w:rsidR="00757670" w:rsidRPr="000C4E61" w:rsidRDefault="00757670" w:rsidP="00757670">
      <w:pPr>
        <w:jc w:val="both"/>
        <w:rPr>
          <w:lang w:eastAsia="zh-CN"/>
        </w:rPr>
      </w:pPr>
      <w:r w:rsidRPr="000C4E61">
        <w:rPr>
          <w:lang w:eastAsia="zh-CN"/>
        </w:rPr>
        <w:t>Step 7: For all emissions in the GSO network notification, compute e.i.r.p. spectral density mask</w:t>
      </w:r>
      <w:r w:rsidRPr="000C4E61" w:rsidDel="00B4365D">
        <w:rPr>
          <w:lang w:eastAsia="zh-CN"/>
        </w:rPr>
        <w:t xml:space="preserve"> </w:t>
      </w:r>
      <w:r w:rsidRPr="000C4E61">
        <w:rPr>
          <w:lang w:eastAsia="zh-CN"/>
        </w:rPr>
        <w:t>for all off axis between 0 and 80°, with a step of 1°, and reduce it by ∆</w:t>
      </w:r>
      <w:r w:rsidRPr="000C4E61">
        <w:rPr>
          <w:i/>
          <w:iCs/>
          <w:lang w:eastAsia="zh-CN"/>
        </w:rPr>
        <w:t>FSL</w:t>
      </w:r>
      <w:r w:rsidRPr="000C4E61">
        <w:rPr>
          <w:lang w:eastAsia="zh-CN"/>
        </w:rPr>
        <w:t>. The e.i.r.p. spectral density mask</w:t>
      </w:r>
      <w:r w:rsidRPr="000C4E61" w:rsidDel="00B4365D">
        <w:rPr>
          <w:lang w:eastAsia="zh-CN"/>
        </w:rPr>
        <w:t xml:space="preserve"> </w:t>
      </w:r>
      <w:r w:rsidRPr="000C4E61">
        <w:rPr>
          <w:lang w:eastAsia="zh-CN"/>
        </w:rPr>
        <w:t xml:space="preserve">computation should assume that the maximum gain is for an off axis angle of 0°. </w:t>
      </w:r>
    </w:p>
    <w:p w14:paraId="73502B49" w14:textId="140099D5" w:rsidR="00757670" w:rsidRPr="000C4E61" w:rsidRDefault="00757670" w:rsidP="00757670">
      <w:pPr>
        <w:jc w:val="both"/>
        <w:rPr>
          <w:lang w:eastAsia="zh-CN"/>
        </w:rPr>
      </w:pPr>
      <w:r w:rsidRPr="000C4E61">
        <w:rPr>
          <w:lang w:eastAsia="zh-CN"/>
        </w:rPr>
        <w:t xml:space="preserve">Step 8: Frequency assignments to non-GSO systems shall receive a favourable finding with respect to </w:t>
      </w:r>
      <w:r w:rsidR="00ED6886">
        <w:rPr>
          <w:lang w:eastAsia="zh-CN"/>
        </w:rPr>
        <w:t xml:space="preserve">paragraph 2 of </w:t>
      </w:r>
      <w:r w:rsidRPr="000C4E61">
        <w:rPr>
          <w:lang w:eastAsia="zh-CN"/>
        </w:rPr>
        <w:t>Annex 5 if, for all beams:</w:t>
      </w:r>
    </w:p>
    <w:p w14:paraId="65999377" w14:textId="77777777" w:rsidR="00757670" w:rsidRPr="000C4E61" w:rsidRDefault="00757670" w:rsidP="00757670">
      <w:pPr>
        <w:pStyle w:val="enumlev1"/>
        <w:jc w:val="both"/>
        <w:rPr>
          <w:lang w:eastAsia="zh-CN"/>
        </w:rPr>
      </w:pPr>
      <w:r w:rsidRPr="000C4E61">
        <w:rPr>
          <w:lang w:eastAsia="zh-CN"/>
        </w:rPr>
        <w:t>–</w:t>
      </w:r>
      <w:r w:rsidRPr="000C4E61">
        <w:rPr>
          <w:lang w:eastAsia="zh-CN"/>
        </w:rPr>
        <w:tab/>
      </w:r>
      <w:r w:rsidRPr="000C4E61">
        <w:t xml:space="preserve">the maximum value of the </w:t>
      </w:r>
      <w:r w:rsidRPr="000C4E61">
        <w:rPr>
          <w:lang w:eastAsia="zh-CN"/>
        </w:rPr>
        <w:t>e.i.r.p. spectral density mask</w:t>
      </w:r>
      <w:r w:rsidRPr="000C4E61" w:rsidDel="00B4365D">
        <w:t xml:space="preserve"> </w:t>
      </w:r>
      <w:r w:rsidRPr="000C4E61">
        <w:t>from step 6</w:t>
      </w:r>
      <w:r w:rsidRPr="000C4E61">
        <w:rPr>
          <w:lang w:eastAsia="zh-CN"/>
        </w:rPr>
        <w:t xml:space="preserve"> does not exceed the </w:t>
      </w:r>
      <w:proofErr w:type="spellStart"/>
      <w:r w:rsidRPr="000C4E61">
        <w:rPr>
          <w:i/>
          <w:lang w:eastAsia="zh-CN"/>
        </w:rPr>
        <w:t>EIRPSD</w:t>
      </w:r>
      <w:r w:rsidRPr="000C4E61">
        <w:rPr>
          <w:i/>
          <w:vertAlign w:val="subscript"/>
          <w:lang w:eastAsia="zh-CN"/>
        </w:rPr>
        <w:t>reduced</w:t>
      </w:r>
      <w:proofErr w:type="spellEnd"/>
      <w:r w:rsidRPr="000C4E61">
        <w:rPr>
          <w:lang w:eastAsia="zh-CN"/>
        </w:rPr>
        <w:t xml:space="preserve"> quantity, computed at the same altitude,</w:t>
      </w:r>
    </w:p>
    <w:p w14:paraId="4FBB377D" w14:textId="77777777" w:rsidR="00757670" w:rsidRPr="000C4E61" w:rsidRDefault="00757670" w:rsidP="00757670">
      <w:pPr>
        <w:pStyle w:val="enumlev1"/>
        <w:jc w:val="both"/>
        <w:rPr>
          <w:lang w:eastAsia="zh-CN"/>
        </w:rPr>
      </w:pPr>
      <w:r w:rsidRPr="000C4E61">
        <w:rPr>
          <w:lang w:eastAsia="zh-CN"/>
        </w:rPr>
        <w:t>–</w:t>
      </w:r>
      <w:r w:rsidRPr="000C4E61">
        <w:rPr>
          <w:lang w:eastAsia="zh-CN"/>
        </w:rPr>
        <w:tab/>
        <w:t>the e.i.r.p. spectral density mask</w:t>
      </w:r>
      <w:r w:rsidRPr="000C4E61" w:rsidDel="00B4365D">
        <w:rPr>
          <w:lang w:eastAsia="zh-CN"/>
        </w:rPr>
        <w:t xml:space="preserve"> </w:t>
      </w:r>
      <w:r w:rsidRPr="000C4E61">
        <w:rPr>
          <w:lang w:eastAsia="zh-CN"/>
        </w:rPr>
        <w:t xml:space="preserve">of the transmitting non-GSO space station from step 6 is less than the reduced e.i.r.p. spectral density mask, compared in one hertz, from step 7 for all angles for at least one emission in the GSO network notification. </w:t>
      </w:r>
    </w:p>
    <w:p w14:paraId="5C4C8888" w14:textId="77777777" w:rsidR="00757670" w:rsidRPr="000C4E61" w:rsidRDefault="00757670" w:rsidP="00757670">
      <w:pPr>
        <w:jc w:val="both"/>
        <w:rPr>
          <w:color w:val="000000"/>
        </w:rPr>
      </w:pPr>
      <w:r w:rsidRPr="000C4E61">
        <w:rPr>
          <w:color w:val="000000"/>
          <w:szCs w:val="24"/>
        </w:rPr>
        <w:t>Otherwise</w:t>
      </w:r>
      <w:r w:rsidRPr="000C4E61">
        <w:rPr>
          <w:color w:val="000000"/>
        </w:rPr>
        <w:t xml:space="preserve"> the assignments shall receive an unfavourable finding.</w:t>
      </w:r>
    </w:p>
    <w:p w14:paraId="55DC7462" w14:textId="77777777" w:rsidR="00757670" w:rsidRPr="000C4E61" w:rsidRDefault="00757670" w:rsidP="00757670">
      <w:pPr>
        <w:ind w:left="567"/>
        <w:jc w:val="both"/>
      </w:pPr>
      <w:r w:rsidRPr="000C4E61">
        <w:rPr>
          <w:b/>
          <w:bCs/>
          <w:sz w:val="22"/>
          <w:szCs w:val="24"/>
          <w:u w:val="single"/>
          <w:lang w:eastAsia="zh-CN"/>
        </w:rPr>
        <w:t>For non-GSO transmitter at altitude greater than 2 000 km:</w:t>
      </w:r>
    </w:p>
    <w:p w14:paraId="0569C81E" w14:textId="77777777" w:rsidR="00757670" w:rsidRPr="000C4E61" w:rsidRDefault="00757670" w:rsidP="00757670">
      <w:pPr>
        <w:jc w:val="both"/>
        <w:rPr>
          <w:szCs w:val="24"/>
          <w:lang w:eastAsia="zh-CN"/>
        </w:rPr>
      </w:pPr>
      <w:r w:rsidRPr="000C4E61">
        <w:rPr>
          <w:szCs w:val="24"/>
          <w:lang w:eastAsia="zh-CN"/>
        </w:rPr>
        <w:t>Step 1: For each group of the transmitting non-GSO notification.</w:t>
      </w:r>
    </w:p>
    <w:p w14:paraId="462EEBAF" w14:textId="449E7814" w:rsidR="00757670" w:rsidRPr="000C4E61" w:rsidRDefault="00757670" w:rsidP="00757670">
      <w:pPr>
        <w:jc w:val="both"/>
        <w:rPr>
          <w:szCs w:val="24"/>
          <w:lang w:eastAsia="zh-CN"/>
        </w:rPr>
      </w:pPr>
      <w:r w:rsidRPr="000C4E61">
        <w:rPr>
          <w:szCs w:val="24"/>
          <w:lang w:eastAsia="zh-CN"/>
        </w:rPr>
        <w:t xml:space="preserve">Step 2: For each of the receiving GSO networks, as listed in </w:t>
      </w:r>
      <w:r w:rsidRPr="000C4E61">
        <w:rPr>
          <w:i/>
          <w:iCs/>
          <w:szCs w:val="24"/>
          <w:lang w:eastAsia="zh-CN"/>
        </w:rPr>
        <w:t>resolves further </w:t>
      </w:r>
      <w:r w:rsidRPr="000C4E61">
        <w:rPr>
          <w:iCs/>
          <w:szCs w:val="24"/>
          <w:lang w:eastAsia="zh-CN"/>
        </w:rPr>
        <w:t>1</w:t>
      </w:r>
      <w:r w:rsidR="00C20014" w:rsidRPr="000C4E61">
        <w:rPr>
          <w:iCs/>
          <w:szCs w:val="24"/>
          <w:lang w:eastAsia="zh-CN"/>
        </w:rPr>
        <w:t>.2</w:t>
      </w:r>
      <w:r w:rsidRPr="000C4E61">
        <w:rPr>
          <w:szCs w:val="24"/>
          <w:lang w:eastAsia="zh-CN"/>
        </w:rPr>
        <w:t>.</w:t>
      </w:r>
    </w:p>
    <w:p w14:paraId="111468AD" w14:textId="0E6FE6F7" w:rsidR="00757670" w:rsidRPr="000C4E61" w:rsidRDefault="00757670" w:rsidP="00757670">
      <w:pPr>
        <w:pStyle w:val="enumlev1"/>
        <w:tabs>
          <w:tab w:val="clear" w:pos="1134"/>
          <w:tab w:val="left" w:pos="1701"/>
        </w:tabs>
        <w:ind w:left="0" w:firstLine="0"/>
        <w:jc w:val="both"/>
        <w:rPr>
          <w:szCs w:val="24"/>
          <w:lang w:eastAsia="zh-CN"/>
        </w:rPr>
      </w:pPr>
      <w:r w:rsidRPr="000C4E61">
        <w:rPr>
          <w:szCs w:val="24"/>
          <w:lang w:eastAsia="zh-CN"/>
        </w:rPr>
        <w:t>Step 3: For all beams in the non-GSO system notification with a class of station ES, the e.i.r.p. spectral density mask</w:t>
      </w:r>
      <w:r w:rsidRPr="000C4E61" w:rsidDel="00B4365D">
        <w:rPr>
          <w:szCs w:val="24"/>
          <w:lang w:eastAsia="zh-CN"/>
        </w:rPr>
        <w:t xml:space="preserve"> </w:t>
      </w:r>
      <w:r w:rsidRPr="000C4E61">
        <w:rPr>
          <w:szCs w:val="24"/>
          <w:lang w:eastAsia="zh-CN"/>
        </w:rPr>
        <w:t xml:space="preserve">is given in </w:t>
      </w:r>
      <w:r w:rsidRPr="00187CA2">
        <w:rPr>
          <w:szCs w:val="24"/>
          <w:lang w:eastAsia="zh-CN"/>
        </w:rPr>
        <w:t xml:space="preserve">Appendix </w:t>
      </w:r>
      <w:r w:rsidRPr="00187CA2">
        <w:rPr>
          <w:b/>
          <w:bCs/>
          <w:szCs w:val="24"/>
          <w:lang w:eastAsia="zh-CN"/>
        </w:rPr>
        <w:t>4</w:t>
      </w:r>
      <w:r w:rsidRPr="00187CA2">
        <w:rPr>
          <w:szCs w:val="24"/>
          <w:lang w:eastAsia="zh-CN"/>
        </w:rPr>
        <w:t xml:space="preserve"> </w:t>
      </w:r>
      <w:r w:rsidR="001810AF" w:rsidRPr="00187CA2">
        <w:rPr>
          <w:lang w:eastAsia="zh-CN"/>
        </w:rPr>
        <w:t>data item</w:t>
      </w:r>
      <w:r w:rsidR="001810AF" w:rsidRPr="00187CA2">
        <w:rPr>
          <w:szCs w:val="24"/>
          <w:lang w:eastAsia="zh-CN"/>
        </w:rPr>
        <w:t xml:space="preserve"> </w:t>
      </w:r>
      <w:r w:rsidRPr="00187CA2">
        <w:rPr>
          <w:szCs w:val="24"/>
          <w:lang w:eastAsia="zh-CN"/>
        </w:rPr>
        <w:t>A.25.</w:t>
      </w:r>
      <w:r w:rsidR="002C33E6" w:rsidRPr="00187CA2">
        <w:rPr>
          <w:szCs w:val="24"/>
          <w:lang w:eastAsia="zh-CN"/>
        </w:rPr>
        <w:t>c.2</w:t>
      </w:r>
      <w:r w:rsidRPr="00187CA2">
        <w:rPr>
          <w:szCs w:val="24"/>
          <w:lang w:eastAsia="zh-CN"/>
        </w:rPr>
        <w:t>.</w:t>
      </w:r>
    </w:p>
    <w:p w14:paraId="57006EFE" w14:textId="77777777" w:rsidR="00757670" w:rsidRPr="000C4E61" w:rsidRDefault="00757670" w:rsidP="00757670">
      <w:pPr>
        <w:pStyle w:val="enumlev1"/>
        <w:tabs>
          <w:tab w:val="clear" w:pos="1134"/>
          <w:tab w:val="left" w:pos="1418"/>
        </w:tabs>
        <w:ind w:left="0" w:firstLine="0"/>
        <w:jc w:val="both"/>
        <w:rPr>
          <w:szCs w:val="24"/>
          <w:lang w:eastAsia="zh-CN"/>
        </w:rPr>
      </w:pPr>
      <w:r w:rsidRPr="000C4E61">
        <w:rPr>
          <w:szCs w:val="24"/>
          <w:lang w:eastAsia="zh-CN"/>
        </w:rPr>
        <w:t>Step 4: For all beams in the non-GSO system notification with a class of station ES, calculate the pfd along the GSO arc based on the e.i.r.p spectral density in step 3 (</w:t>
      </w:r>
      <w:proofErr w:type="spellStart"/>
      <w:r w:rsidRPr="000C4E61">
        <w:rPr>
          <w:szCs w:val="24"/>
          <w:lang w:eastAsia="zh-CN"/>
        </w:rPr>
        <w:t>pfd</w:t>
      </w:r>
      <w:r w:rsidRPr="000C4E61">
        <w:rPr>
          <w:szCs w:val="24"/>
          <w:vertAlign w:val="subscript"/>
          <w:lang w:eastAsia="zh-CN"/>
        </w:rPr>
        <w:t>NGSO</w:t>
      </w:r>
      <w:proofErr w:type="spellEnd"/>
      <w:r w:rsidRPr="000C4E61">
        <w:rPr>
          <w:szCs w:val="24"/>
          <w:lang w:eastAsia="zh-CN"/>
        </w:rPr>
        <w:t xml:space="preserve"> dBW/m</w:t>
      </w:r>
      <w:r w:rsidRPr="000C4E61">
        <w:rPr>
          <w:szCs w:val="24"/>
          <w:vertAlign w:val="superscript"/>
          <w:lang w:eastAsia="zh-CN"/>
        </w:rPr>
        <w:t>2</w:t>
      </w:r>
      <w:r w:rsidRPr="000C4E61">
        <w:rPr>
          <w:szCs w:val="24"/>
          <w:lang w:eastAsia="zh-CN"/>
        </w:rPr>
        <w:t xml:space="preserve">/Hz). The point in </w:t>
      </w:r>
      <w:r w:rsidRPr="000C4E61">
        <w:rPr>
          <w:szCs w:val="24"/>
          <w:lang w:eastAsia="zh-CN"/>
        </w:rPr>
        <w:lastRenderedPageBreak/>
        <w:t>the non-GSO orbit from which the pfd will be calculated will be the closest point in the orbit to the beam-peak of the GSO beam.</w:t>
      </w:r>
    </w:p>
    <w:p w14:paraId="46AEDE50" w14:textId="77777777" w:rsidR="00757670" w:rsidRPr="000C4E61" w:rsidRDefault="00757670" w:rsidP="00757670">
      <w:pPr>
        <w:jc w:val="both"/>
        <w:rPr>
          <w:szCs w:val="24"/>
          <w:lang w:eastAsia="zh-CN"/>
        </w:rPr>
      </w:pPr>
      <w:r w:rsidRPr="000C4E61">
        <w:rPr>
          <w:szCs w:val="24"/>
          <w:lang w:eastAsia="zh-CN"/>
        </w:rPr>
        <w:t>Step 5: For all emissions in the GSO network notification, compute e.i.r.p. spectral density mask</w:t>
      </w:r>
      <w:r w:rsidRPr="000C4E61" w:rsidDel="00B4365D">
        <w:rPr>
          <w:szCs w:val="24"/>
          <w:lang w:eastAsia="zh-CN"/>
        </w:rPr>
        <w:t xml:space="preserve"> </w:t>
      </w:r>
      <w:r w:rsidRPr="000C4E61">
        <w:rPr>
          <w:szCs w:val="24"/>
          <w:lang w:eastAsia="zh-CN"/>
        </w:rPr>
        <w:t>for all off axis between 0 and 80°, with a step of 1°. The e.i.r.p. spectral density mask</w:t>
      </w:r>
      <w:r w:rsidRPr="000C4E61" w:rsidDel="00B4365D">
        <w:rPr>
          <w:szCs w:val="24"/>
          <w:lang w:eastAsia="zh-CN"/>
        </w:rPr>
        <w:t xml:space="preserve"> </w:t>
      </w:r>
      <w:r w:rsidRPr="000C4E61">
        <w:rPr>
          <w:szCs w:val="24"/>
          <w:lang w:eastAsia="zh-CN"/>
        </w:rPr>
        <w:t xml:space="preserve">computation should assume that the maximum gain is for an off axis angle of 0°. </w:t>
      </w:r>
    </w:p>
    <w:p w14:paraId="3D938D50" w14:textId="77777777" w:rsidR="00757670" w:rsidRPr="000C4E61" w:rsidRDefault="00757670" w:rsidP="00757670">
      <w:pPr>
        <w:jc w:val="both"/>
        <w:rPr>
          <w:szCs w:val="24"/>
          <w:lang w:eastAsia="zh-CN"/>
        </w:rPr>
      </w:pPr>
      <w:r w:rsidRPr="000C4E61">
        <w:rPr>
          <w:szCs w:val="24"/>
          <w:lang w:eastAsia="zh-CN"/>
        </w:rPr>
        <w:t>Step 6: For all emissions in the GSO network notification, compute the pfd along the GSO arc based on the e.i.r.p. spectral density mask calculated in Step 5 (</w:t>
      </w:r>
      <w:proofErr w:type="spellStart"/>
      <w:r w:rsidRPr="000C4E61">
        <w:rPr>
          <w:szCs w:val="24"/>
          <w:lang w:eastAsia="zh-CN"/>
        </w:rPr>
        <w:t>pfd</w:t>
      </w:r>
      <w:r w:rsidRPr="000C4E61">
        <w:rPr>
          <w:szCs w:val="24"/>
          <w:vertAlign w:val="subscript"/>
          <w:lang w:eastAsia="zh-CN"/>
        </w:rPr>
        <w:t>GSO</w:t>
      </w:r>
      <w:proofErr w:type="spellEnd"/>
      <w:r w:rsidRPr="000C4E61">
        <w:rPr>
          <w:szCs w:val="24"/>
          <w:lang w:eastAsia="zh-CN"/>
        </w:rPr>
        <w:t xml:space="preserve"> in dBW/m</w:t>
      </w:r>
      <w:r w:rsidRPr="000C4E61">
        <w:rPr>
          <w:szCs w:val="24"/>
          <w:vertAlign w:val="superscript"/>
          <w:lang w:eastAsia="zh-CN"/>
        </w:rPr>
        <w:t>2</w:t>
      </w:r>
      <w:r w:rsidRPr="000C4E61">
        <w:rPr>
          <w:szCs w:val="24"/>
          <w:lang w:eastAsia="zh-CN"/>
        </w:rPr>
        <w:t>/Hz).The point on Earth from which the pfd will be calculated will be the beam-peak of the GSO beam.</w:t>
      </w:r>
    </w:p>
    <w:p w14:paraId="60A0FF44" w14:textId="77777777" w:rsidR="00757670" w:rsidRPr="000C4E61" w:rsidRDefault="00757670" w:rsidP="00757670">
      <w:pPr>
        <w:jc w:val="both"/>
        <w:rPr>
          <w:szCs w:val="24"/>
          <w:lang w:eastAsia="zh-CN"/>
        </w:rPr>
      </w:pPr>
      <w:r w:rsidRPr="000C4E61">
        <w:rPr>
          <w:szCs w:val="24"/>
          <w:lang w:eastAsia="zh-CN"/>
        </w:rPr>
        <w:t>Step 7: Frequency assignments to non-GSO systems shall receive a favourable finding with respect to Annex 5 if, for all beams:</w:t>
      </w:r>
    </w:p>
    <w:p w14:paraId="1B6DBF4D" w14:textId="77777777" w:rsidR="00757670" w:rsidRPr="000C4E61" w:rsidRDefault="00757670" w:rsidP="00757670">
      <w:pPr>
        <w:pStyle w:val="enumlev1"/>
        <w:jc w:val="both"/>
        <w:rPr>
          <w:szCs w:val="24"/>
          <w:lang w:eastAsia="zh-CN"/>
        </w:rPr>
      </w:pPr>
      <w:r w:rsidRPr="000C4E61">
        <w:rPr>
          <w:szCs w:val="24"/>
          <w:lang w:eastAsia="zh-CN"/>
        </w:rPr>
        <w:t>–</w:t>
      </w:r>
      <w:r w:rsidRPr="000C4E61">
        <w:rPr>
          <w:szCs w:val="24"/>
          <w:lang w:eastAsia="zh-CN"/>
        </w:rPr>
        <w:tab/>
      </w:r>
      <w:r w:rsidRPr="000C4E61">
        <w:rPr>
          <w:szCs w:val="24"/>
        </w:rPr>
        <w:t xml:space="preserve">the maximum value of the </w:t>
      </w:r>
      <w:proofErr w:type="spellStart"/>
      <w:r w:rsidRPr="000C4E61">
        <w:rPr>
          <w:szCs w:val="24"/>
          <w:lang w:eastAsia="zh-CN"/>
        </w:rPr>
        <w:t>pfd</w:t>
      </w:r>
      <w:r w:rsidRPr="000C4E61">
        <w:rPr>
          <w:szCs w:val="24"/>
          <w:vertAlign w:val="subscript"/>
          <w:lang w:eastAsia="zh-CN"/>
        </w:rPr>
        <w:t>NGSO</w:t>
      </w:r>
      <w:proofErr w:type="spellEnd"/>
      <w:r w:rsidRPr="000C4E61">
        <w:rPr>
          <w:szCs w:val="24"/>
          <w:lang w:eastAsia="zh-CN"/>
        </w:rPr>
        <w:t xml:space="preserve"> mask</w:t>
      </w:r>
      <w:r w:rsidRPr="000C4E61" w:rsidDel="00B4365D">
        <w:rPr>
          <w:szCs w:val="24"/>
        </w:rPr>
        <w:t xml:space="preserve"> </w:t>
      </w:r>
      <w:r w:rsidRPr="000C4E61">
        <w:rPr>
          <w:szCs w:val="24"/>
        </w:rPr>
        <w:t>from Step 4</w:t>
      </w:r>
      <w:r w:rsidRPr="000C4E61">
        <w:rPr>
          <w:szCs w:val="24"/>
          <w:lang w:eastAsia="zh-CN"/>
        </w:rPr>
        <w:t xml:space="preserve"> does not exceed the </w:t>
      </w:r>
      <w:proofErr w:type="spellStart"/>
      <w:r w:rsidRPr="000C4E61">
        <w:rPr>
          <w:szCs w:val="24"/>
          <w:lang w:eastAsia="zh-CN"/>
        </w:rPr>
        <w:t>pfd</w:t>
      </w:r>
      <w:r w:rsidRPr="000C4E61">
        <w:rPr>
          <w:szCs w:val="24"/>
          <w:vertAlign w:val="subscript"/>
          <w:lang w:eastAsia="zh-CN"/>
        </w:rPr>
        <w:t>GSO</w:t>
      </w:r>
      <w:proofErr w:type="spellEnd"/>
      <w:r w:rsidRPr="000C4E61">
        <w:rPr>
          <w:iCs/>
          <w:szCs w:val="24"/>
          <w:lang w:eastAsia="zh-CN"/>
        </w:rPr>
        <w:t xml:space="preserve"> from step 6</w:t>
      </w:r>
      <w:r w:rsidRPr="000C4E61">
        <w:rPr>
          <w:szCs w:val="24"/>
          <w:lang w:eastAsia="zh-CN"/>
        </w:rPr>
        <w:t xml:space="preserve">, computed at the same altitude, </w:t>
      </w:r>
    </w:p>
    <w:p w14:paraId="5C50C084" w14:textId="77777777" w:rsidR="00757670" w:rsidRPr="000C4E61" w:rsidRDefault="00757670" w:rsidP="00757670">
      <w:pPr>
        <w:jc w:val="both"/>
        <w:rPr>
          <w:color w:val="000000"/>
          <w:szCs w:val="24"/>
        </w:rPr>
      </w:pPr>
      <w:r w:rsidRPr="000C4E61">
        <w:rPr>
          <w:color w:val="000000"/>
          <w:szCs w:val="24"/>
        </w:rPr>
        <w:t>Otherwise the assignments shall receive an unfavourable finding.</w:t>
      </w:r>
    </w:p>
    <w:p w14:paraId="20F6761A" w14:textId="77777777" w:rsidR="00757670" w:rsidRPr="000C4E61" w:rsidRDefault="00757670" w:rsidP="00D06088">
      <w:pPr>
        <w:pStyle w:val="AppendixNo"/>
      </w:pPr>
      <w:r w:rsidRPr="000C4E61">
        <w:t>APPENDIX 2</w:t>
      </w:r>
    </w:p>
    <w:p w14:paraId="2A1D775F" w14:textId="77777777" w:rsidR="00757670" w:rsidRPr="000C4E61" w:rsidRDefault="00757670" w:rsidP="00757670">
      <w:pPr>
        <w:pStyle w:val="Normalaftertitle"/>
        <w:jc w:val="both"/>
        <w:rPr>
          <w:lang w:eastAsia="zh-CN"/>
        </w:rPr>
      </w:pPr>
      <w:r w:rsidRPr="000C4E61">
        <w:t>The aim of this Appendix is to provide a method to be used by the BR to assess whether the emissions from a non-GSO space station operating inter-satellite links with a non-GSO space station are within the envelope of the typical earth stations of the non-GSO system.</w:t>
      </w:r>
    </w:p>
    <w:p w14:paraId="47794CA1" w14:textId="77777777" w:rsidR="00757670" w:rsidRPr="000C4E61" w:rsidRDefault="00757670" w:rsidP="00757670">
      <w:pPr>
        <w:spacing w:after="120"/>
        <w:jc w:val="both"/>
        <w:rPr>
          <w:lang w:eastAsia="zh-CN"/>
        </w:rPr>
      </w:pPr>
      <w:r w:rsidRPr="000C4E61">
        <w:rPr>
          <w:lang w:eastAsia="zh-CN"/>
        </w:rPr>
        <w:t>Step 1: For each group of the transmitting non-GSO notification.</w:t>
      </w:r>
    </w:p>
    <w:p w14:paraId="137DA385" w14:textId="5EF5E054" w:rsidR="00757670" w:rsidRPr="000C4E61" w:rsidRDefault="00757670" w:rsidP="00757670">
      <w:pPr>
        <w:spacing w:after="120"/>
        <w:jc w:val="both"/>
        <w:rPr>
          <w:color w:val="000000"/>
          <w:szCs w:val="24"/>
        </w:rPr>
      </w:pPr>
      <w:r w:rsidRPr="000C4E61">
        <w:rPr>
          <w:lang w:eastAsia="zh-CN"/>
        </w:rPr>
        <w:t xml:space="preserve">Step 2: For each of the receiving non-GSO systems, as listed in </w:t>
      </w:r>
      <w:r w:rsidRPr="000C4E61">
        <w:rPr>
          <w:i/>
          <w:iCs/>
          <w:lang w:eastAsia="zh-CN"/>
        </w:rPr>
        <w:t>resolves further </w:t>
      </w:r>
      <w:r w:rsidRPr="000C4E61">
        <w:rPr>
          <w:lang w:eastAsia="zh-CN"/>
        </w:rPr>
        <w:t>1</w:t>
      </w:r>
      <w:r w:rsidR="00C20014" w:rsidRPr="000C4E61">
        <w:rPr>
          <w:lang w:eastAsia="zh-CN"/>
        </w:rPr>
        <w:t>.3</w:t>
      </w:r>
      <w:r w:rsidRPr="000C4E61">
        <w:rPr>
          <w:i/>
          <w:iCs/>
          <w:lang w:eastAsia="zh-CN"/>
        </w:rPr>
        <w:t>.</w:t>
      </w:r>
    </w:p>
    <w:p w14:paraId="55F6CF6D" w14:textId="77777777" w:rsidR="00757670" w:rsidRPr="000C4E61" w:rsidRDefault="00757670" w:rsidP="00757670">
      <w:pPr>
        <w:jc w:val="both"/>
        <w:rPr>
          <w:color w:val="000000"/>
        </w:rPr>
      </w:pPr>
      <w:r w:rsidRPr="000C4E61">
        <w:rPr>
          <w:color w:val="000000"/>
          <w:szCs w:val="24"/>
        </w:rPr>
        <w:t xml:space="preserve">Step 3: </w:t>
      </w:r>
      <w:r w:rsidRPr="000C4E61">
        <w:rPr>
          <w:color w:val="000000"/>
        </w:rPr>
        <w:t>For each beam in the Earth-to-space direction of the receiving non-GSO system notification, compute the maximum e.i.r.p. produced in one hertz (EIRPSD).</w:t>
      </w:r>
    </w:p>
    <w:p w14:paraId="78806595" w14:textId="77777777" w:rsidR="00757670" w:rsidRPr="000C4E61" w:rsidRDefault="00757670" w:rsidP="00757670">
      <w:pPr>
        <w:jc w:val="both"/>
        <w:rPr>
          <w:color w:val="000000"/>
        </w:rPr>
      </w:pPr>
      <w:r w:rsidRPr="000C4E61">
        <w:rPr>
          <w:color w:val="000000"/>
        </w:rPr>
        <w:t xml:space="preserve">Step </w:t>
      </w:r>
      <w:r w:rsidRPr="000C4E61">
        <w:rPr>
          <w:color w:val="000000"/>
          <w:szCs w:val="24"/>
        </w:rPr>
        <w:t xml:space="preserve">4: </w:t>
      </w:r>
      <w:r w:rsidRPr="000C4E61">
        <w:rPr>
          <w:color w:val="000000"/>
        </w:rPr>
        <w:t>Compute the reduction in free space loss at the altitude of the user using:</w:t>
      </w:r>
    </w:p>
    <w:p w14:paraId="70C5EEED" w14:textId="77777777" w:rsidR="00757670" w:rsidRPr="000C4E61" w:rsidRDefault="00757670" w:rsidP="00757670">
      <w:pPr>
        <w:pStyle w:val="Equation"/>
        <w:jc w:val="both"/>
      </w:pPr>
      <w:r w:rsidRPr="000C4E61">
        <w:tab/>
      </w:r>
      <w:r w:rsidRPr="000C4E61">
        <w:tab/>
      </w:r>
      <w:r w:rsidRPr="000C4E61">
        <w:rPr>
          <w:position w:val="-32"/>
        </w:rPr>
        <w:object w:dxaOrig="3660" w:dyaOrig="765" w14:anchorId="287FA0FA">
          <v:shape id="_x0000_i1040" type="#_x0000_t75" style="width:185pt;height:35pt" o:ole="">
            <v:imagedata r:id="rId53" o:title=""/>
          </v:shape>
          <o:OLEObject Type="Embed" ProgID="Equation.DSMT4" ShapeID="_x0000_i1040" DrawAspect="Content" ObjectID="_1757762265" r:id="rId55"/>
        </w:object>
      </w:r>
    </w:p>
    <w:p w14:paraId="746BE637" w14:textId="77777777" w:rsidR="00757670" w:rsidRPr="000C4E61" w:rsidRDefault="00757670" w:rsidP="00757670">
      <w:pPr>
        <w:pStyle w:val="enumlev1"/>
        <w:jc w:val="both"/>
      </w:pPr>
      <w:r w:rsidRPr="000C4E61">
        <w:tab/>
      </w:r>
      <w:r w:rsidRPr="000C4E61">
        <w:fldChar w:fldCharType="begin"/>
      </w:r>
      <w:r w:rsidRPr="000C4E61">
        <w:fldChar w:fldCharType="end"/>
      </w:r>
      <w:r w:rsidRPr="000C4E61">
        <w:t xml:space="preserve">where </w:t>
      </w:r>
      <w:proofErr w:type="spellStart"/>
      <w:r w:rsidRPr="000C4E61">
        <w:rPr>
          <w:i/>
          <w:iCs/>
          <w:lang w:eastAsia="zh-CN"/>
        </w:rPr>
        <w:t>NGSO</w:t>
      </w:r>
      <w:r w:rsidRPr="000C4E61">
        <w:rPr>
          <w:i/>
          <w:iCs/>
          <w:vertAlign w:val="subscript"/>
          <w:lang w:eastAsia="zh-CN"/>
        </w:rPr>
        <w:t>alt</w:t>
      </w:r>
      <w:proofErr w:type="spellEnd"/>
      <w:r w:rsidRPr="000C4E61">
        <w:t xml:space="preserve"> is the altitude of the transmitting non-GSO system space stations, and </w:t>
      </w:r>
      <w:proofErr w:type="spellStart"/>
      <w:r w:rsidRPr="000C4E61">
        <w:rPr>
          <w:i/>
          <w:iCs/>
          <w:lang w:eastAsia="zh-CN"/>
        </w:rPr>
        <w:t>GSO</w:t>
      </w:r>
      <w:r w:rsidRPr="000C4E61">
        <w:rPr>
          <w:i/>
          <w:iCs/>
          <w:vertAlign w:val="subscript"/>
          <w:lang w:eastAsia="zh-CN"/>
        </w:rPr>
        <w:t>alt</w:t>
      </w:r>
      <w:proofErr w:type="spellEnd"/>
      <w:r w:rsidRPr="000C4E61">
        <w:t> = 35 786 km. It should be noted that if several altitudes are included in the notification, each altitude shall be tested.</w:t>
      </w:r>
    </w:p>
    <w:p w14:paraId="6A6BD060" w14:textId="77777777" w:rsidR="00757670" w:rsidRPr="000C4E61" w:rsidRDefault="00757670" w:rsidP="00757670">
      <w:pPr>
        <w:jc w:val="both"/>
      </w:pPr>
      <w:r w:rsidRPr="000C4E61">
        <w:t xml:space="preserve">Step 5: Compute the reduced e.i.r.p. spectral density as </w:t>
      </w:r>
      <w:proofErr w:type="spellStart"/>
      <w:r w:rsidRPr="000C4E61">
        <w:rPr>
          <w:i/>
          <w:lang w:eastAsia="zh-CN"/>
        </w:rPr>
        <w:t>EIRPSD</w:t>
      </w:r>
      <w:r w:rsidRPr="000C4E61">
        <w:rPr>
          <w:i/>
          <w:vertAlign w:val="subscript"/>
          <w:lang w:eastAsia="zh-CN"/>
        </w:rPr>
        <w:t>reduced</w:t>
      </w:r>
      <w:proofErr w:type="spellEnd"/>
      <w:r w:rsidRPr="000C4E61">
        <w:t> = </w:t>
      </w:r>
      <w:r w:rsidRPr="000C4E61">
        <w:rPr>
          <w:i/>
          <w:lang w:eastAsia="zh-CN"/>
        </w:rPr>
        <w:t>EIRPSD</w:t>
      </w:r>
      <w:r w:rsidRPr="000C4E61">
        <w:t> − Δ</w:t>
      </w:r>
      <w:r w:rsidRPr="000C4E61">
        <w:rPr>
          <w:i/>
          <w:iCs/>
        </w:rPr>
        <w:t>FSL</w:t>
      </w:r>
      <w:r w:rsidRPr="000C4E61">
        <w:rPr>
          <w:lang w:eastAsia="zh-CN"/>
        </w:rPr>
        <w:t>.</w:t>
      </w:r>
    </w:p>
    <w:p w14:paraId="4525F194" w14:textId="025B33D8" w:rsidR="00757670" w:rsidRPr="00187CA2" w:rsidRDefault="00757670" w:rsidP="00757670">
      <w:pPr>
        <w:jc w:val="both"/>
      </w:pPr>
      <w:r w:rsidRPr="000C4E61">
        <w:t>Step 6: For all beams in the non-GSO system notification with a class station</w:t>
      </w:r>
      <w:r w:rsidRPr="000C4E61">
        <w:rPr>
          <w:lang w:eastAsia="zh-CN"/>
        </w:rPr>
        <w:t xml:space="preserve"> ES, the e.i.r.p. spectral density mask</w:t>
      </w:r>
      <w:r w:rsidRPr="000C4E61" w:rsidDel="00B4365D">
        <w:rPr>
          <w:lang w:eastAsia="zh-CN"/>
        </w:rPr>
        <w:t xml:space="preserve"> </w:t>
      </w:r>
      <w:r w:rsidRPr="000C4E61">
        <w:rPr>
          <w:lang w:eastAsia="zh-CN"/>
        </w:rPr>
        <w:t xml:space="preserve">is given in </w:t>
      </w:r>
      <w:r w:rsidRPr="00187CA2">
        <w:rPr>
          <w:lang w:eastAsia="zh-CN"/>
        </w:rPr>
        <w:t xml:space="preserve">Appendix </w:t>
      </w:r>
      <w:r w:rsidRPr="00187CA2">
        <w:rPr>
          <w:b/>
          <w:bCs/>
          <w:lang w:eastAsia="zh-CN"/>
        </w:rPr>
        <w:t>4</w:t>
      </w:r>
      <w:r w:rsidRPr="00187CA2">
        <w:rPr>
          <w:lang w:eastAsia="zh-CN"/>
        </w:rPr>
        <w:t xml:space="preserve"> </w:t>
      </w:r>
      <w:r w:rsidR="001810AF" w:rsidRPr="00187CA2">
        <w:rPr>
          <w:lang w:eastAsia="zh-CN"/>
        </w:rPr>
        <w:t xml:space="preserve">data item </w:t>
      </w:r>
      <w:r w:rsidRPr="00187CA2">
        <w:rPr>
          <w:lang w:eastAsia="zh-CN"/>
        </w:rPr>
        <w:t>A.25.c.2.</w:t>
      </w:r>
    </w:p>
    <w:p w14:paraId="5BB19A86" w14:textId="4CED3662" w:rsidR="00757670" w:rsidRPr="00187CA2" w:rsidRDefault="00757670" w:rsidP="00757670">
      <w:pPr>
        <w:jc w:val="both"/>
        <w:rPr>
          <w:lang w:eastAsia="zh-CN"/>
        </w:rPr>
      </w:pPr>
      <w:r w:rsidRPr="00187CA2">
        <w:rPr>
          <w:lang w:eastAsia="zh-CN"/>
        </w:rPr>
        <w:t>Step 7: For all emissions in the receiving non-GSO network notification, compute the e.i.r.p. spectral density mask</w:t>
      </w:r>
      <w:r w:rsidRPr="00187CA2" w:rsidDel="00B4365D">
        <w:rPr>
          <w:lang w:eastAsia="zh-CN"/>
        </w:rPr>
        <w:t xml:space="preserve"> </w:t>
      </w:r>
      <w:r w:rsidRPr="00187CA2">
        <w:rPr>
          <w:lang w:eastAsia="zh-CN"/>
        </w:rPr>
        <w:t>for all off axis between 0 and 80°, with a step of 1°, and reduce it by ∆</w:t>
      </w:r>
      <w:r w:rsidRPr="00187CA2">
        <w:rPr>
          <w:i/>
          <w:iCs/>
          <w:lang w:eastAsia="zh-CN"/>
        </w:rPr>
        <w:t>FSL</w:t>
      </w:r>
      <w:r w:rsidRPr="00187CA2">
        <w:rPr>
          <w:lang w:eastAsia="zh-CN"/>
        </w:rPr>
        <w:t>. The e.i.r.p. spectral density mask</w:t>
      </w:r>
      <w:r w:rsidRPr="00187CA2" w:rsidDel="00B4365D">
        <w:rPr>
          <w:lang w:eastAsia="zh-CN"/>
        </w:rPr>
        <w:t xml:space="preserve"> </w:t>
      </w:r>
      <w:r w:rsidRPr="00187CA2">
        <w:rPr>
          <w:lang w:eastAsia="zh-CN"/>
        </w:rPr>
        <w:t xml:space="preserve">computation should assume that the maximum gain is for an </w:t>
      </w:r>
      <w:proofErr w:type="gramStart"/>
      <w:r w:rsidRPr="00187CA2">
        <w:rPr>
          <w:lang w:eastAsia="zh-CN"/>
        </w:rPr>
        <w:t>off axis</w:t>
      </w:r>
      <w:proofErr w:type="gramEnd"/>
      <w:r w:rsidRPr="00187CA2">
        <w:rPr>
          <w:lang w:eastAsia="zh-CN"/>
        </w:rPr>
        <w:t xml:space="preserve"> angle of</w:t>
      </w:r>
      <w:r w:rsidR="00D72F72" w:rsidRPr="00187CA2">
        <w:rPr>
          <w:lang w:eastAsia="zh-CN"/>
        </w:rPr>
        <w:t> </w:t>
      </w:r>
      <w:r w:rsidRPr="00187CA2">
        <w:rPr>
          <w:lang w:eastAsia="zh-CN"/>
        </w:rPr>
        <w:t xml:space="preserve">0°. </w:t>
      </w:r>
    </w:p>
    <w:p w14:paraId="4781E5C3" w14:textId="04F1DA99" w:rsidR="00757670" w:rsidRPr="00187CA2" w:rsidRDefault="00757670" w:rsidP="00757670">
      <w:pPr>
        <w:jc w:val="both"/>
      </w:pPr>
      <w:r w:rsidRPr="00187CA2">
        <w:t xml:space="preserve">Step 8: Frequency assignments to non-GSO systems shall receive a favourable finding with respect to </w:t>
      </w:r>
      <w:r w:rsidR="002C33E6" w:rsidRPr="00187CA2">
        <w:t xml:space="preserve">paragraph 3 of </w:t>
      </w:r>
      <w:r w:rsidRPr="00187CA2">
        <w:t>Annex 5 if, for all beams:</w:t>
      </w:r>
    </w:p>
    <w:p w14:paraId="5D5856EF" w14:textId="77777777" w:rsidR="00757670" w:rsidRPr="00187CA2" w:rsidRDefault="00757670" w:rsidP="00757670">
      <w:pPr>
        <w:pStyle w:val="enumlev1"/>
        <w:jc w:val="both"/>
        <w:rPr>
          <w:lang w:eastAsia="zh-CN"/>
        </w:rPr>
      </w:pPr>
      <w:r w:rsidRPr="00187CA2">
        <w:rPr>
          <w:lang w:eastAsia="zh-CN"/>
        </w:rPr>
        <w:t>–</w:t>
      </w:r>
      <w:r w:rsidRPr="00187CA2">
        <w:rPr>
          <w:lang w:eastAsia="zh-CN"/>
        </w:rPr>
        <w:tab/>
      </w:r>
      <w:r w:rsidRPr="00187CA2">
        <w:t>the maximum value of the mask from Step 6</w:t>
      </w:r>
      <w:r w:rsidRPr="00187CA2">
        <w:rPr>
          <w:lang w:eastAsia="zh-CN"/>
        </w:rPr>
        <w:t xml:space="preserve"> does not exceed the </w:t>
      </w:r>
      <w:proofErr w:type="spellStart"/>
      <w:r w:rsidRPr="00187CA2">
        <w:rPr>
          <w:i/>
          <w:lang w:eastAsia="zh-CN"/>
        </w:rPr>
        <w:t>EIRPSD</w:t>
      </w:r>
      <w:r w:rsidRPr="00187CA2">
        <w:rPr>
          <w:i/>
          <w:vertAlign w:val="subscript"/>
          <w:lang w:eastAsia="zh-CN"/>
        </w:rPr>
        <w:t>reduced</w:t>
      </w:r>
      <w:proofErr w:type="spellEnd"/>
      <w:r w:rsidRPr="00187CA2">
        <w:rPr>
          <w:lang w:eastAsia="zh-CN"/>
        </w:rPr>
        <w:t xml:space="preserve"> quantity, computed at the same altitude,</w:t>
      </w:r>
    </w:p>
    <w:p w14:paraId="210BFAA6" w14:textId="77777777" w:rsidR="00757670" w:rsidRPr="00187CA2" w:rsidRDefault="00757670" w:rsidP="00757670">
      <w:pPr>
        <w:pStyle w:val="enumlev1"/>
        <w:jc w:val="both"/>
        <w:rPr>
          <w:lang w:eastAsia="zh-CN"/>
        </w:rPr>
      </w:pPr>
      <w:r w:rsidRPr="00187CA2">
        <w:rPr>
          <w:lang w:eastAsia="zh-CN"/>
        </w:rPr>
        <w:t>–</w:t>
      </w:r>
      <w:r w:rsidRPr="00187CA2">
        <w:rPr>
          <w:lang w:eastAsia="zh-CN"/>
        </w:rPr>
        <w:tab/>
        <w:t>the e.i.r.p. spectral density mask</w:t>
      </w:r>
      <w:r w:rsidRPr="00187CA2" w:rsidDel="00B4365D">
        <w:rPr>
          <w:lang w:eastAsia="zh-CN"/>
        </w:rPr>
        <w:t xml:space="preserve"> </w:t>
      </w:r>
      <w:r w:rsidRPr="00187CA2">
        <w:rPr>
          <w:lang w:eastAsia="zh-CN"/>
        </w:rPr>
        <w:t>of the transmitting non-GSO space station from step 6 is less than the reduced e.i.r.p. spectral density mask</w:t>
      </w:r>
      <w:r w:rsidRPr="00187CA2" w:rsidDel="00B4365D">
        <w:rPr>
          <w:lang w:eastAsia="zh-CN"/>
        </w:rPr>
        <w:t xml:space="preserve"> </w:t>
      </w:r>
      <w:r w:rsidRPr="00187CA2">
        <w:rPr>
          <w:lang w:eastAsia="zh-CN"/>
        </w:rPr>
        <w:t xml:space="preserve">from step 7 for all angles. </w:t>
      </w:r>
    </w:p>
    <w:p w14:paraId="639B7464" w14:textId="77777777" w:rsidR="00757670" w:rsidRPr="00187CA2" w:rsidRDefault="00757670" w:rsidP="00757670">
      <w:pPr>
        <w:jc w:val="both"/>
      </w:pPr>
      <w:r w:rsidRPr="00187CA2">
        <w:t>Otherwise, the assignments shall receive an unfavourable finding.</w:t>
      </w:r>
      <w:bookmarkEnd w:id="274"/>
    </w:p>
    <w:p w14:paraId="5DCD021C" w14:textId="77777777" w:rsidR="00757670" w:rsidRPr="00187CA2" w:rsidRDefault="00757670" w:rsidP="00D06088">
      <w:pPr>
        <w:pStyle w:val="AppendixNo"/>
      </w:pPr>
      <w:r w:rsidRPr="00187CA2">
        <w:lastRenderedPageBreak/>
        <w:t>APPENDIX 3</w:t>
      </w:r>
    </w:p>
    <w:p w14:paraId="1CD6C796" w14:textId="354DFCF9" w:rsidR="00757670" w:rsidRPr="00187CA2" w:rsidRDefault="00757670" w:rsidP="00757670">
      <w:pPr>
        <w:pStyle w:val="Normalaftertitle"/>
        <w:jc w:val="both"/>
      </w:pPr>
      <w:r w:rsidRPr="00187CA2">
        <w:t xml:space="preserve">To check the compliance of the non-GSO emissions with the pfd limit given in </w:t>
      </w:r>
      <w:r w:rsidR="0013495C" w:rsidRPr="00187CA2">
        <w:t xml:space="preserve">paragraph 6 of </w:t>
      </w:r>
      <w:r w:rsidRPr="00187CA2">
        <w:t>Annex 5, the following procedure shall be followed.</w:t>
      </w:r>
    </w:p>
    <w:p w14:paraId="76B3900B" w14:textId="7A78D059" w:rsidR="00757670" w:rsidRPr="00187CA2" w:rsidRDefault="00757670" w:rsidP="00757670">
      <w:pPr>
        <w:jc w:val="both"/>
        <w:rPr>
          <w:szCs w:val="24"/>
        </w:rPr>
      </w:pPr>
      <w:r w:rsidRPr="00187CA2">
        <w:t xml:space="preserve">Step 1: For each of the latitudes in the e.i.r.p. spectral density mask given in Appendix </w:t>
      </w:r>
      <w:r w:rsidRPr="00187CA2">
        <w:rPr>
          <w:b/>
          <w:bCs/>
        </w:rPr>
        <w:t>4</w:t>
      </w:r>
      <w:r w:rsidRPr="00187CA2">
        <w:t xml:space="preserve"> </w:t>
      </w:r>
      <w:r w:rsidR="001810AF" w:rsidRPr="00187CA2">
        <w:rPr>
          <w:lang w:eastAsia="zh-CN"/>
        </w:rPr>
        <w:t>data item</w:t>
      </w:r>
      <w:r w:rsidR="001810AF" w:rsidRPr="00187CA2">
        <w:t xml:space="preserve"> </w:t>
      </w:r>
      <w:r w:rsidRPr="00187CA2">
        <w:t xml:space="preserve">A.25.c.2, elect the corresponding value to the GSO arc avoidance, and denote it as </w:t>
      </w:r>
      <w:proofErr w:type="spellStart"/>
      <w:r w:rsidRPr="00187CA2">
        <w:rPr>
          <w:i/>
          <w:iCs/>
        </w:rPr>
        <w:t>eirp</w:t>
      </w:r>
      <w:proofErr w:type="spellEnd"/>
      <w:r w:rsidRPr="00187CA2">
        <w:rPr>
          <w:i/>
          <w:iCs/>
          <w:vertAlign w:val="subscript"/>
        </w:rPr>
        <w:t>α</w:t>
      </w:r>
      <w:r w:rsidRPr="00187CA2">
        <w:t xml:space="preserve">. </w:t>
      </w:r>
      <w:r w:rsidRPr="00187CA2">
        <w:rPr>
          <w:szCs w:val="24"/>
        </w:rPr>
        <w:t xml:space="preserve">If the mask is non-monotonic, select the largest value in the e.i.r.p. mask considering all angles greater than or equal to the GSO arc avoidance angle as given in Appendix </w:t>
      </w:r>
      <w:r w:rsidRPr="00187CA2">
        <w:rPr>
          <w:b/>
          <w:bCs/>
          <w:szCs w:val="24"/>
        </w:rPr>
        <w:t>4</w:t>
      </w:r>
      <w:r w:rsidRPr="00187CA2">
        <w:rPr>
          <w:szCs w:val="24"/>
        </w:rPr>
        <w:t xml:space="preserve"> </w:t>
      </w:r>
      <w:r w:rsidR="001810AF" w:rsidRPr="00187CA2">
        <w:rPr>
          <w:lang w:eastAsia="zh-CN"/>
        </w:rPr>
        <w:t>data item</w:t>
      </w:r>
      <w:r w:rsidR="001810AF" w:rsidRPr="00187CA2">
        <w:rPr>
          <w:szCs w:val="24"/>
        </w:rPr>
        <w:t xml:space="preserve"> </w:t>
      </w:r>
      <w:r w:rsidRPr="00187CA2">
        <w:rPr>
          <w:szCs w:val="24"/>
        </w:rPr>
        <w:t>A.25.c.1.</w:t>
      </w:r>
    </w:p>
    <w:p w14:paraId="61A9EBEE" w14:textId="77777777" w:rsidR="00757670" w:rsidRPr="000C4E61" w:rsidRDefault="00757670" w:rsidP="00757670">
      <w:pPr>
        <w:jc w:val="both"/>
        <w:rPr>
          <w:szCs w:val="24"/>
        </w:rPr>
      </w:pPr>
      <w:r w:rsidRPr="00187CA2">
        <w:rPr>
          <w:szCs w:val="24"/>
        </w:rPr>
        <w:t>Step 2a: compute the slant distance to the GSO arc as</w:t>
      </w:r>
      <w:r w:rsidRPr="000C4E61">
        <w:rPr>
          <w:szCs w:val="24"/>
        </w:rPr>
        <w:t xml:space="preserve"> </w:t>
      </w:r>
    </w:p>
    <w:p w14:paraId="4ECD0611" w14:textId="77777777" w:rsidR="00757670" w:rsidRPr="000C4E61" w:rsidRDefault="00757670" w:rsidP="00757670">
      <w:pPr>
        <w:jc w:val="both"/>
        <w:rPr>
          <w:szCs w:val="24"/>
        </w:rPr>
      </w:pPr>
      <m:oMathPara>
        <m:oMath>
          <m:r>
            <w:rPr>
              <w:rFonts w:ascii="Cambria Math" w:hAnsi="Cambria Math"/>
              <w:szCs w:val="24"/>
            </w:rPr>
            <m:t>d=</m:t>
          </m:r>
          <m:rad>
            <m:radPr>
              <m:degHide m:val="1"/>
              <m:ctrlPr>
                <w:rPr>
                  <w:rFonts w:ascii="Cambria Math" w:hAnsi="Cambria Math"/>
                  <w:i/>
                  <w:szCs w:val="24"/>
                </w:rPr>
              </m:ctrlPr>
            </m:radPr>
            <m:deg/>
            <m:e>
              <m:sSup>
                <m:sSupPr>
                  <m:ctrlPr>
                    <w:rPr>
                      <w:rFonts w:ascii="Cambria Math" w:hAnsi="Cambria Math"/>
                      <w:i/>
                      <w:szCs w:val="24"/>
                    </w:rPr>
                  </m:ctrlPr>
                </m:sSupPr>
                <m:e>
                  <m:r>
                    <w:rPr>
                      <w:rFonts w:ascii="Cambria Math" w:hAnsi="Cambria Math"/>
                      <w:szCs w:val="24"/>
                    </w:rPr>
                    <m:t>(6378+alt)</m:t>
                  </m:r>
                </m:e>
                <m:sup>
                  <m:r>
                    <w:rPr>
                      <w:rFonts w:ascii="Cambria Math" w:hAnsi="Cambria Math"/>
                      <w:szCs w:val="24"/>
                    </w:rPr>
                    <m:t>2</m:t>
                  </m:r>
                </m:sup>
              </m:sSup>
              <m:r>
                <w:rPr>
                  <w:rFonts w:ascii="Cambria Math" w:hAnsi="Cambria Math"/>
                  <w:szCs w:val="24"/>
                </w:rPr>
                <m:t>+</m:t>
              </m:r>
              <m:sSup>
                <m:sSupPr>
                  <m:ctrlPr>
                    <w:rPr>
                      <w:rFonts w:ascii="Cambria Math" w:hAnsi="Cambria Math"/>
                      <w:i/>
                      <w:szCs w:val="24"/>
                    </w:rPr>
                  </m:ctrlPr>
                </m:sSupPr>
                <m:e>
                  <m:r>
                    <w:rPr>
                      <w:rFonts w:ascii="Cambria Math" w:hAnsi="Cambria Math"/>
                      <w:szCs w:val="24"/>
                    </w:rPr>
                    <m:t>42164</m:t>
                  </m:r>
                </m:e>
                <m:sup>
                  <m:r>
                    <w:rPr>
                      <w:rFonts w:ascii="Cambria Math" w:hAnsi="Cambria Math"/>
                      <w:szCs w:val="24"/>
                    </w:rPr>
                    <m:t>2</m:t>
                  </m:r>
                </m:sup>
              </m:sSup>
              <m:r>
                <w:rPr>
                  <w:rFonts w:ascii="Cambria Math" w:hAnsi="Cambria Math"/>
                  <w:szCs w:val="24"/>
                </w:rPr>
                <m:t>-2×(6378+alt)×42164×</m:t>
              </m:r>
              <m:func>
                <m:funcPr>
                  <m:ctrlPr>
                    <w:rPr>
                      <w:rFonts w:ascii="Cambria Math" w:hAnsi="Cambria Math"/>
                      <w:i/>
                      <w:szCs w:val="24"/>
                    </w:rPr>
                  </m:ctrlPr>
                </m:funcPr>
                <m:fName>
                  <m:r>
                    <m:rPr>
                      <m:sty m:val="p"/>
                    </m:rPr>
                    <w:rPr>
                      <w:rFonts w:ascii="Cambria Math" w:hAnsi="Cambria Math"/>
                      <w:szCs w:val="24"/>
                    </w:rPr>
                    <m:t>cos</m:t>
                  </m:r>
                </m:fName>
                <m:e>
                  <m:d>
                    <m:dPr>
                      <m:ctrlPr>
                        <w:rPr>
                          <w:rFonts w:ascii="Cambria Math" w:hAnsi="Cambria Math"/>
                          <w:i/>
                          <w:szCs w:val="24"/>
                        </w:rPr>
                      </m:ctrlPr>
                    </m:dPr>
                    <m:e>
                      <m:r>
                        <w:rPr>
                          <w:rFonts w:ascii="Cambria Math" w:hAnsi="Cambria Math"/>
                          <w:szCs w:val="24"/>
                        </w:rPr>
                        <m:t>latitude</m:t>
                      </m:r>
                    </m:e>
                  </m:d>
                </m:e>
              </m:func>
            </m:e>
          </m:rad>
        </m:oMath>
      </m:oMathPara>
    </w:p>
    <w:p w14:paraId="2A6E96A4" w14:textId="77777777" w:rsidR="00757670" w:rsidRPr="000C4E61" w:rsidRDefault="00757670" w:rsidP="00757670">
      <w:pPr>
        <w:jc w:val="both"/>
      </w:pPr>
      <w:r w:rsidRPr="000C4E61">
        <w:tab/>
        <w:t xml:space="preserve">where </w:t>
      </w:r>
      <w:r w:rsidRPr="000C4E61">
        <w:rPr>
          <w:i/>
          <w:iCs/>
        </w:rPr>
        <w:t>alt</w:t>
      </w:r>
      <w:r w:rsidRPr="000C4E61">
        <w:t xml:space="preserve"> is the altitude of the transmitting non-GSO space station, in </w:t>
      </w:r>
      <w:proofErr w:type="spellStart"/>
      <w:r w:rsidRPr="000C4E61">
        <w:t>kilometers</w:t>
      </w:r>
      <w:proofErr w:type="spellEnd"/>
      <w:r w:rsidRPr="000C4E61">
        <w:t>.</w:t>
      </w:r>
    </w:p>
    <w:p w14:paraId="608A3230" w14:textId="77777777" w:rsidR="00757670" w:rsidRPr="000C4E61" w:rsidRDefault="00757670" w:rsidP="00757670">
      <w:pPr>
        <w:jc w:val="both"/>
      </w:pPr>
      <w:r w:rsidRPr="000C4E61">
        <w:t>Step 2b: Compute the PFD on the GSO arc using:</w:t>
      </w:r>
    </w:p>
    <w:p w14:paraId="2E1A9C1F" w14:textId="77777777" w:rsidR="002C644A" w:rsidRDefault="00757670" w:rsidP="00757670">
      <w:pPr>
        <w:jc w:val="both"/>
      </w:pPr>
      <m:oMathPara>
        <m:oMath>
          <m:r>
            <w:rPr>
              <w:rFonts w:ascii="Cambria Math" w:hAnsi="Cambria Math"/>
            </w:rPr>
            <m:t>PFD=eir</m:t>
          </m:r>
          <m:sSub>
            <m:sSubPr>
              <m:ctrlPr>
                <w:rPr>
                  <w:rFonts w:ascii="Cambria Math" w:hAnsi="Cambria Math"/>
                  <w:i/>
                </w:rPr>
              </m:ctrlPr>
            </m:sSubPr>
            <m:e>
              <m:r>
                <w:rPr>
                  <w:rFonts w:ascii="Cambria Math" w:hAnsi="Cambria Math"/>
                </w:rPr>
                <m:t>p</m:t>
              </m:r>
            </m:e>
            <m:sub>
              <m:r>
                <w:rPr>
                  <w:rFonts w:ascii="Cambria Math" w:hAnsi="Cambria Math"/>
                </w:rPr>
                <m:t>α</m:t>
              </m:r>
            </m:sub>
          </m:sSub>
          <m:r>
            <w:rPr>
              <w:rFonts w:ascii="Cambria Math" w:hAnsi="Cambria Math"/>
            </w:rPr>
            <m:t>-10</m:t>
          </m:r>
          <m:func>
            <m:funcPr>
              <m:ctrlPr>
                <w:rPr>
                  <w:rFonts w:ascii="Cambria Math" w:hAnsi="Cambria Math"/>
                  <w:i/>
                </w:rPr>
              </m:ctrlPr>
            </m:funcPr>
            <m:fName>
              <m:r>
                <m:rPr>
                  <m:sty m:val="p"/>
                </m:rPr>
                <w:rPr>
                  <w:rFonts w:ascii="Cambria Math" w:hAnsi="Cambria Math"/>
                </w:rPr>
                <m:t>log</m:t>
              </m:r>
            </m:fName>
            <m:e>
              <m:d>
                <m:dPr>
                  <m:ctrlPr>
                    <w:rPr>
                      <w:rFonts w:ascii="Cambria Math" w:hAnsi="Cambria Math"/>
                      <w:i/>
                    </w:rPr>
                  </m:ctrlPr>
                </m:dPr>
                <m:e>
                  <m:r>
                    <w:rPr>
                      <w:rFonts w:ascii="Cambria Math" w:hAnsi="Cambria Math"/>
                    </w:rPr>
                    <m:t>4π</m:t>
                  </m:r>
                  <m:sSup>
                    <m:sSupPr>
                      <m:ctrlPr>
                        <w:rPr>
                          <w:rFonts w:ascii="Cambria Math" w:hAnsi="Cambria Math"/>
                          <w:i/>
                        </w:rPr>
                      </m:ctrlPr>
                    </m:sSupPr>
                    <m:e>
                      <m:d>
                        <m:dPr>
                          <m:ctrlPr>
                            <w:rPr>
                              <w:rFonts w:ascii="Cambria Math" w:hAnsi="Cambria Math"/>
                              <w:i/>
                            </w:rPr>
                          </m:ctrlPr>
                        </m:dPr>
                        <m:e>
                          <m:r>
                            <w:rPr>
                              <w:rFonts w:ascii="Cambria Math" w:hAnsi="Cambria Math"/>
                            </w:rPr>
                            <m:t>d×1000</m:t>
                          </m:r>
                        </m:e>
                      </m:d>
                    </m:e>
                    <m:sup>
                      <m:r>
                        <w:rPr>
                          <w:rFonts w:ascii="Cambria Math" w:hAnsi="Cambria Math"/>
                        </w:rPr>
                        <m:t>2</m:t>
                      </m:r>
                    </m:sup>
                  </m:sSup>
                </m:e>
              </m:d>
            </m:e>
          </m:func>
        </m:oMath>
      </m:oMathPara>
    </w:p>
    <w:p w14:paraId="30B436C7" w14:textId="6FEE9016" w:rsidR="00757670" w:rsidRPr="000C4E61" w:rsidRDefault="00757670" w:rsidP="00757670">
      <w:pPr>
        <w:jc w:val="both"/>
      </w:pPr>
      <w:r w:rsidRPr="000C4E61">
        <w:t xml:space="preserve">Step 3: Frequency assignments to non-GSO systems shall receive a favourable finding with respect to </w:t>
      </w:r>
      <w:r w:rsidR="0013495C" w:rsidRPr="000C4E61">
        <w:t xml:space="preserve">paragraph 6 of </w:t>
      </w:r>
      <w:r w:rsidRPr="000C4E61">
        <w:t xml:space="preserve">Annex 5 if all pfd values calculated in Step 3 are below the threshold given in </w:t>
      </w:r>
      <w:r w:rsidR="0013495C" w:rsidRPr="000C4E61">
        <w:t xml:space="preserve">paragraph 6 of </w:t>
      </w:r>
      <w:r w:rsidRPr="000C4E61">
        <w:t>Annex 5.</w:t>
      </w:r>
    </w:p>
    <w:bookmarkEnd w:id="271"/>
    <w:p w14:paraId="22A9FB0C" w14:textId="7CB6DC1C" w:rsidR="00A74726" w:rsidRPr="000C4E61" w:rsidRDefault="00A74726">
      <w:pPr>
        <w:pStyle w:val="Reasons"/>
      </w:pPr>
    </w:p>
    <w:p w14:paraId="36E9E08E" w14:textId="083E79B2" w:rsidR="002279ED" w:rsidRPr="000C4E61" w:rsidRDefault="002279ED" w:rsidP="002279ED">
      <w:pPr>
        <w:pStyle w:val="Proposal"/>
      </w:pPr>
      <w:r w:rsidRPr="000C4E61">
        <w:t>SUP</w:t>
      </w:r>
      <w:r w:rsidRPr="000C4E61">
        <w:tab/>
        <w:t>EUR/</w:t>
      </w:r>
      <w:r w:rsidR="009A2280">
        <w:t>XXXX</w:t>
      </w:r>
      <w:r w:rsidRPr="000C4E61">
        <w:t>A17/1</w:t>
      </w:r>
      <w:r w:rsidR="009A2280">
        <w:t>3</w:t>
      </w:r>
    </w:p>
    <w:p w14:paraId="45587CDB" w14:textId="77777777" w:rsidR="002279ED" w:rsidRPr="000C4E61" w:rsidRDefault="002279ED" w:rsidP="002279ED">
      <w:pPr>
        <w:pStyle w:val="ResNo"/>
      </w:pPr>
      <w:bookmarkStart w:id="276" w:name="_Toc39649627"/>
      <w:r w:rsidRPr="000C4E61">
        <w:t xml:space="preserve">RESOLUTION </w:t>
      </w:r>
      <w:r w:rsidRPr="000C4E61">
        <w:rPr>
          <w:rStyle w:val="href"/>
        </w:rPr>
        <w:t>773</w:t>
      </w:r>
      <w:r w:rsidRPr="000C4E61">
        <w:t xml:space="preserve"> (WRC</w:t>
      </w:r>
      <w:r w:rsidRPr="000C4E61">
        <w:noBreakHyphen/>
        <w:t>19)</w:t>
      </w:r>
      <w:bookmarkEnd w:id="276"/>
    </w:p>
    <w:p w14:paraId="6EBAAC28" w14:textId="77777777" w:rsidR="002279ED" w:rsidRDefault="002279ED" w:rsidP="002279ED">
      <w:pPr>
        <w:pStyle w:val="Restitle"/>
      </w:pPr>
      <w:bookmarkStart w:id="277" w:name="_Toc35789432"/>
      <w:bookmarkStart w:id="278" w:name="_Toc35857129"/>
      <w:bookmarkStart w:id="279" w:name="_Toc35877764"/>
      <w:bookmarkStart w:id="280" w:name="_Toc35963707"/>
      <w:bookmarkStart w:id="281" w:name="_Toc39649628"/>
      <w:r w:rsidRPr="000C4E61">
        <w:t xml:space="preserve">Study of technical and operational issues and regulatory provisions for </w:t>
      </w:r>
      <w:r w:rsidRPr="000C4E61">
        <w:br/>
        <w:t xml:space="preserve">satellite-to-satellite links in the frequency bands 11.7-12.7 GHz, </w:t>
      </w:r>
      <w:r w:rsidRPr="000C4E61">
        <w:br/>
        <w:t>18.1-18.6 GHz, 18.8</w:t>
      </w:r>
      <w:r w:rsidRPr="000C4E61">
        <w:noBreakHyphen/>
        <w:t>20.2 GHz and 27.5-30 GHz</w:t>
      </w:r>
      <w:bookmarkEnd w:id="277"/>
      <w:bookmarkEnd w:id="278"/>
      <w:bookmarkEnd w:id="279"/>
      <w:bookmarkEnd w:id="280"/>
      <w:bookmarkEnd w:id="281"/>
    </w:p>
    <w:p w14:paraId="55ACCE5C" w14:textId="2FA5809A" w:rsidR="002279ED" w:rsidRDefault="002279ED" w:rsidP="002279ED">
      <w:pPr>
        <w:pStyle w:val="Reasons"/>
      </w:pPr>
    </w:p>
    <w:sectPr w:rsidR="002279ED">
      <w:headerReference w:type="default" r:id="rId56"/>
      <w:footerReference w:type="even" r:id="rId57"/>
      <w:footerReference w:type="default" r:id="rId58"/>
      <w:type w:val="oddPage"/>
      <w:pgSz w:w="11907" w:h="16840" w:code="9"/>
      <w:pgMar w:top="1418"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ADAA7" w14:textId="77777777" w:rsidR="00692DD4" w:rsidRDefault="00692DD4">
      <w:r>
        <w:separator/>
      </w:r>
    </w:p>
  </w:endnote>
  <w:endnote w:type="continuationSeparator" w:id="0">
    <w:p w14:paraId="37F76D55" w14:textId="77777777" w:rsidR="00692DD4" w:rsidRDefault="00692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A278" w14:textId="77777777" w:rsidR="003D36B2" w:rsidRDefault="003D36B2">
    <w:pPr>
      <w:framePr w:wrap="around" w:vAnchor="text" w:hAnchor="margin" w:xAlign="right" w:y="1"/>
    </w:pPr>
    <w:r>
      <w:fldChar w:fldCharType="begin"/>
    </w:r>
    <w:r>
      <w:instrText xml:space="preserve">PAGE  </w:instrText>
    </w:r>
    <w:r>
      <w:fldChar w:fldCharType="end"/>
    </w:r>
  </w:p>
  <w:p w14:paraId="107F864D" w14:textId="0575F09C" w:rsidR="003D36B2" w:rsidRPr="0041348E" w:rsidRDefault="003D36B2">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E5EBA">
      <w:rPr>
        <w:noProof/>
      </w:rPr>
      <w:t>02.10.23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A280E" w14:textId="77777777" w:rsidR="003D36B2" w:rsidRDefault="003D36B2" w:rsidP="009B1EA1">
    <w:pPr>
      <w:pStyle w:val="Pieddepage"/>
    </w:pPr>
    <w:r>
      <w:fldChar w:fldCharType="begin"/>
    </w:r>
    <w:r w:rsidRPr="0041348E">
      <w:rPr>
        <w:lang w:val="en-US"/>
      </w:rPr>
      <w:instrText xml:space="preserve"> FILENAME \p  \* MERGEFORMAT </w:instrText>
    </w:r>
    <w:r>
      <w:fldChar w:fldCharType="separate"/>
    </w:r>
    <w:r>
      <w:rPr>
        <w:lang w:val="en-US"/>
      </w:rPr>
      <w:t>Q:\TEMPLATE\ITUOffice2007\POOL\DPM templates\WRC-23\E.docx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FBBB" w14:textId="77777777" w:rsidR="003D36B2" w:rsidRDefault="003D36B2">
    <w:pPr>
      <w:framePr w:wrap="around" w:vAnchor="text" w:hAnchor="margin" w:xAlign="right" w:y="1"/>
    </w:pPr>
    <w:r>
      <w:fldChar w:fldCharType="begin"/>
    </w:r>
    <w:r>
      <w:instrText xml:space="preserve">PAGE  </w:instrText>
    </w:r>
    <w:r>
      <w:fldChar w:fldCharType="end"/>
    </w:r>
  </w:p>
  <w:p w14:paraId="39BBF23A" w14:textId="173EAEC6" w:rsidR="003D36B2" w:rsidRPr="0041348E" w:rsidRDefault="003D36B2">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E5EBA">
      <w:rPr>
        <w:noProof/>
      </w:rPr>
      <w:t>02.10.23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2BBFE" w14:textId="77777777" w:rsidR="003D36B2" w:rsidRDefault="003D36B2" w:rsidP="009B1EA1">
    <w:pPr>
      <w:pStyle w:val="Pieddepage"/>
    </w:pPr>
    <w:r>
      <w:fldChar w:fldCharType="begin"/>
    </w:r>
    <w:r w:rsidRPr="0041348E">
      <w:rPr>
        <w:lang w:val="en-US"/>
      </w:rPr>
      <w:instrText xml:space="preserve"> FILENAME \p  \* MERGEFORMAT </w:instrText>
    </w:r>
    <w:r>
      <w:fldChar w:fldCharType="separate"/>
    </w:r>
    <w:r>
      <w:rPr>
        <w:lang w:val="en-US"/>
      </w:rPr>
      <w:t>Q:\TEMPLATE\ITUOffice2007\POOL\DPM templates\WRC-23\E.docx</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D1F1" w14:textId="77777777" w:rsidR="003D36B2" w:rsidRDefault="003D36B2">
    <w:pPr>
      <w:framePr w:wrap="around" w:vAnchor="text" w:hAnchor="margin" w:xAlign="right" w:y="1"/>
    </w:pPr>
    <w:r>
      <w:fldChar w:fldCharType="begin"/>
    </w:r>
    <w:r>
      <w:instrText xml:space="preserve">PAGE  </w:instrText>
    </w:r>
    <w:r>
      <w:fldChar w:fldCharType="end"/>
    </w:r>
  </w:p>
  <w:p w14:paraId="16BCFE05" w14:textId="3ABF7764" w:rsidR="003D36B2" w:rsidRPr="0041348E" w:rsidRDefault="003D36B2">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E5EBA">
      <w:rPr>
        <w:noProof/>
      </w:rPr>
      <w:t>02.10.23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29FF" w14:textId="77777777" w:rsidR="003D36B2" w:rsidRDefault="003D36B2" w:rsidP="009B1EA1">
    <w:pPr>
      <w:pStyle w:val="Pieddepage"/>
    </w:pPr>
    <w:r>
      <w:fldChar w:fldCharType="begin"/>
    </w:r>
    <w:r w:rsidRPr="0041348E">
      <w:rPr>
        <w:lang w:val="en-US"/>
      </w:rPr>
      <w:instrText xml:space="preserve"> FILENAME \p  \* MERGEFORMAT </w:instrText>
    </w:r>
    <w:r>
      <w:fldChar w:fldCharType="separate"/>
    </w:r>
    <w:r>
      <w:rPr>
        <w:lang w:val="en-US"/>
      </w:rPr>
      <w:t>Q:\TEMPLATE\ITUOffice2007\POOL\DPM templates\WRC-23\E.docx</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4F5E0" w14:textId="77777777" w:rsidR="003D36B2" w:rsidRDefault="003D36B2">
    <w:pPr>
      <w:framePr w:wrap="around" w:vAnchor="text" w:hAnchor="margin" w:xAlign="right" w:y="1"/>
    </w:pPr>
    <w:r>
      <w:fldChar w:fldCharType="begin"/>
    </w:r>
    <w:r>
      <w:instrText xml:space="preserve">PAGE  </w:instrText>
    </w:r>
    <w:r>
      <w:fldChar w:fldCharType="end"/>
    </w:r>
  </w:p>
  <w:p w14:paraId="4AF97E1F" w14:textId="405F364D" w:rsidR="003D36B2" w:rsidRPr="0041348E" w:rsidRDefault="003D36B2">
    <w:pPr>
      <w:ind w:right="360"/>
      <w:rPr>
        <w:lang w:val="en-US"/>
      </w:rPr>
    </w:pPr>
    <w:r>
      <w:fldChar w:fldCharType="begin"/>
    </w:r>
    <w:r w:rsidRPr="0041348E">
      <w:rPr>
        <w:lang w:val="en-US"/>
      </w:rPr>
      <w:instrText xml:space="preserve"> FILENAME \p  \* MERGEFORMAT </w:instrText>
    </w:r>
    <w:r>
      <w:fldChar w:fldCharType="separate"/>
    </w:r>
    <w:r>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5E5EBA">
      <w:rPr>
        <w:noProof/>
      </w:rPr>
      <w:t>02.10.23</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4FAEE" w14:textId="77777777" w:rsidR="003D36B2" w:rsidRDefault="003D36B2" w:rsidP="009B1EA1">
    <w:pPr>
      <w:pStyle w:val="Pieddepage"/>
    </w:pPr>
    <w:r>
      <w:fldChar w:fldCharType="begin"/>
    </w:r>
    <w:r w:rsidRPr="0041348E">
      <w:rPr>
        <w:lang w:val="en-US"/>
      </w:rPr>
      <w:instrText xml:space="preserve"> FILENAME \p  \* MERGEFORMAT </w:instrText>
    </w:r>
    <w:r>
      <w:fldChar w:fldCharType="separate"/>
    </w:r>
    <w:r>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544F1" w14:textId="77777777" w:rsidR="00692DD4" w:rsidRDefault="00692DD4">
      <w:r>
        <w:rPr>
          <w:b/>
        </w:rPr>
        <w:t>_______________</w:t>
      </w:r>
    </w:p>
  </w:footnote>
  <w:footnote w:type="continuationSeparator" w:id="0">
    <w:p w14:paraId="536F3EE7" w14:textId="77777777" w:rsidR="00692DD4" w:rsidRDefault="00692DD4">
      <w:r>
        <w:continuationSeparator/>
      </w:r>
    </w:p>
  </w:footnote>
  <w:footnote w:id="1">
    <w:p w14:paraId="0D97FE91" w14:textId="77777777" w:rsidR="003D36B2" w:rsidRPr="00110B29" w:rsidRDefault="003D36B2" w:rsidP="003D36B2">
      <w:pPr>
        <w:pStyle w:val="Notedebasdepage"/>
      </w:pPr>
      <w:r>
        <w:rPr>
          <w:rStyle w:val="Appelnotedebasdep"/>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2">
    <w:p w14:paraId="72B5D62E" w14:textId="77777777" w:rsidR="003D36B2" w:rsidRPr="00B42F68" w:rsidRDefault="003D36B2" w:rsidP="005F04AD">
      <w:pPr>
        <w:pStyle w:val="Notedebasdepage"/>
        <w:rPr>
          <w:lang w:val="en-US"/>
        </w:rPr>
      </w:pPr>
      <w:r w:rsidRPr="00B42F68">
        <w:rPr>
          <w:rStyle w:val="Appelnotedebasdep"/>
        </w:rPr>
        <w:t>1</w:t>
      </w:r>
      <w:r w:rsidRPr="00B42F68">
        <w:t xml:space="preserve"> </w:t>
      </w:r>
      <w:r w:rsidRPr="00B42F68">
        <w:tab/>
        <w:t xml:space="preserve">See item A.4.b.4.d of Appendix </w:t>
      </w:r>
      <w:r w:rsidRPr="00B42F68">
        <w:rPr>
          <w:b/>
          <w:bCs/>
        </w:rPr>
        <w:t>4</w:t>
      </w:r>
      <w:r w:rsidRPr="00B42F68">
        <w:t>.</w:t>
      </w:r>
    </w:p>
  </w:footnote>
  <w:footnote w:id="3">
    <w:p w14:paraId="44E6A8C2" w14:textId="77777777" w:rsidR="003D36B2" w:rsidRPr="003F0570" w:rsidRDefault="003D36B2" w:rsidP="005F04AD">
      <w:pPr>
        <w:pStyle w:val="Notedebasdepage"/>
        <w:rPr>
          <w:lang w:val="en-US"/>
        </w:rPr>
      </w:pPr>
      <w:r w:rsidRPr="00B42F68">
        <w:rPr>
          <w:rStyle w:val="Appelnotedebasdep"/>
        </w:rPr>
        <w:t>2</w:t>
      </w:r>
      <w:r w:rsidRPr="003F0570">
        <w:t xml:space="preserve"> </w:t>
      </w:r>
      <w:r>
        <w:tab/>
      </w:r>
      <w:r w:rsidRPr="00B92E85">
        <w:t xml:space="preserve">See item A.4.b.4.f of Appendix </w:t>
      </w:r>
      <w:r w:rsidRPr="002009EC">
        <w:rPr>
          <w:b/>
          <w:bCs/>
        </w:rPr>
        <w:t>4</w:t>
      </w:r>
      <w:r>
        <w:t>.</w:t>
      </w:r>
    </w:p>
  </w:footnote>
  <w:footnote w:id="4">
    <w:p w14:paraId="5DD4320B" w14:textId="77777777" w:rsidR="003D36B2" w:rsidRPr="00E32A70" w:rsidRDefault="003D36B2" w:rsidP="00757670">
      <w:pPr>
        <w:pStyle w:val="Notedebasdepage"/>
        <w:rPr>
          <w:lang w:val="en-US"/>
        </w:rPr>
      </w:pPr>
      <w:r w:rsidRPr="00D71B34">
        <w:rPr>
          <w:rStyle w:val="Appelnotedebasdep"/>
        </w:rPr>
        <w:t>1</w:t>
      </w:r>
      <w:r w:rsidRPr="00D71B34">
        <w:t xml:space="preserve"> </w:t>
      </w:r>
      <w:r w:rsidRPr="00D71B34">
        <w:tab/>
        <w:t>These provisions do not apply to non-GSO systems using orbits with an apogee less than or equal to</w:t>
      </w:r>
      <w:r w:rsidRPr="00E93F8F">
        <w:t xml:space="preserve"> 2 000 km</w:t>
      </w:r>
      <w:r w:rsidRPr="00420BF3">
        <w:t xml:space="preserve"> that employ frequency reuse schemes of at least three colours.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F883" w14:textId="2B888A77" w:rsidR="003D36B2" w:rsidRDefault="003D36B2" w:rsidP="00187BD9">
    <w:pPr>
      <w:pStyle w:val="En-tte"/>
    </w:pPr>
    <w:r>
      <w:fldChar w:fldCharType="begin"/>
    </w:r>
    <w:r>
      <w:instrText xml:space="preserve"> PAGE  \* MERGEFORMAT </w:instrText>
    </w:r>
    <w:r>
      <w:fldChar w:fldCharType="separate"/>
    </w:r>
    <w:r w:rsidR="002C33E6">
      <w:rPr>
        <w:noProof/>
      </w:rPr>
      <w:t>7</w:t>
    </w:r>
    <w:r>
      <w:fldChar w:fldCharType="end"/>
    </w:r>
  </w:p>
  <w:p w14:paraId="58C89CDE" w14:textId="77777777" w:rsidR="003D36B2" w:rsidRPr="00A066F1" w:rsidRDefault="003D36B2" w:rsidP="00241FA2">
    <w:pPr>
      <w:pStyle w:val="En-tte"/>
    </w:pPr>
    <w:r>
      <w:t>WRC23/5890(Add.17)-</w:t>
    </w:r>
    <w:r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53BD" w14:textId="419372AE" w:rsidR="003D36B2" w:rsidRDefault="003D36B2" w:rsidP="00187BD9">
    <w:pPr>
      <w:pStyle w:val="En-tte"/>
    </w:pPr>
    <w:r>
      <w:fldChar w:fldCharType="begin"/>
    </w:r>
    <w:r>
      <w:instrText xml:space="preserve"> PAGE  \* MERGEFORMAT </w:instrText>
    </w:r>
    <w:r>
      <w:fldChar w:fldCharType="separate"/>
    </w:r>
    <w:r w:rsidR="002C33E6">
      <w:rPr>
        <w:noProof/>
      </w:rPr>
      <w:t>8</w:t>
    </w:r>
    <w:r>
      <w:fldChar w:fldCharType="end"/>
    </w:r>
  </w:p>
  <w:p w14:paraId="118B6722" w14:textId="77777777" w:rsidR="003D36B2" w:rsidRPr="00A066F1" w:rsidRDefault="003D36B2" w:rsidP="00241FA2">
    <w:pPr>
      <w:pStyle w:val="En-tte"/>
    </w:pPr>
    <w:r>
      <w:t>WRC23/5890(Add.17)-</w:t>
    </w:r>
    <w:r w:rsidRPr="004A26C4">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1463" w14:textId="222D637B" w:rsidR="003D36B2" w:rsidRDefault="003D36B2" w:rsidP="00187BD9">
    <w:pPr>
      <w:pStyle w:val="En-tte"/>
    </w:pPr>
    <w:r>
      <w:fldChar w:fldCharType="begin"/>
    </w:r>
    <w:r>
      <w:instrText xml:space="preserve"> PAGE  \* MERGEFORMAT </w:instrText>
    </w:r>
    <w:r>
      <w:fldChar w:fldCharType="separate"/>
    </w:r>
    <w:r w:rsidR="002C33E6">
      <w:rPr>
        <w:noProof/>
      </w:rPr>
      <w:t>9</w:t>
    </w:r>
    <w:r>
      <w:fldChar w:fldCharType="end"/>
    </w:r>
  </w:p>
  <w:p w14:paraId="1509F395" w14:textId="77777777" w:rsidR="003D36B2" w:rsidRPr="00A066F1" w:rsidRDefault="003D36B2" w:rsidP="00241FA2">
    <w:pPr>
      <w:pStyle w:val="En-tte"/>
    </w:pPr>
    <w:r>
      <w:t>WRC23/5894(Add.17)-</w:t>
    </w:r>
    <w:r w:rsidRPr="004A26C4">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80C2" w14:textId="6D0CA315" w:rsidR="003D36B2" w:rsidRDefault="003D36B2" w:rsidP="00187BD9">
    <w:pPr>
      <w:pStyle w:val="En-tte"/>
    </w:pPr>
    <w:r>
      <w:fldChar w:fldCharType="begin"/>
    </w:r>
    <w:r>
      <w:instrText xml:space="preserve"> PAGE  \* MERGEFORMAT </w:instrText>
    </w:r>
    <w:r>
      <w:fldChar w:fldCharType="separate"/>
    </w:r>
    <w:r w:rsidR="002C33E6">
      <w:rPr>
        <w:noProof/>
      </w:rPr>
      <w:t>14</w:t>
    </w:r>
    <w:r>
      <w:fldChar w:fldCharType="end"/>
    </w:r>
  </w:p>
  <w:p w14:paraId="7BB1771A" w14:textId="77777777" w:rsidR="003D36B2" w:rsidRPr="00A066F1" w:rsidRDefault="003D36B2" w:rsidP="00241FA2">
    <w:pPr>
      <w:pStyle w:val="En-tte"/>
    </w:pPr>
    <w:r>
      <w:t>WRC23/</w:t>
    </w:r>
    <w:bookmarkStart w:id="282" w:name="OLE_LINK1"/>
    <w:bookmarkStart w:id="283" w:name="OLE_LINK2"/>
    <w:bookmarkStart w:id="284" w:name="OLE_LINK3"/>
    <w:r>
      <w:t>5890(Add.17)</w:t>
    </w:r>
    <w:bookmarkEnd w:id="282"/>
    <w:bookmarkEnd w:id="283"/>
    <w:bookmarkEnd w:id="284"/>
    <w:r>
      <w:t>-</w:t>
    </w:r>
    <w:r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abstractNum w:abstractNumId="2" w15:restartNumberingAfterBreak="0">
    <w:nsid w:val="1B333407"/>
    <w:multiLevelType w:val="hybridMultilevel"/>
    <w:tmpl w:val="A45A88A2"/>
    <w:lvl w:ilvl="0" w:tplc="59F6AEC0">
      <w:start w:val="5"/>
      <w:numFmt w:val="lowerLetter"/>
      <w:lvlText w:val="%1)"/>
      <w:lvlJc w:val="left"/>
      <w:pPr>
        <w:ind w:left="1488" w:hanging="1128"/>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4A2010A"/>
    <w:multiLevelType w:val="hybridMultilevel"/>
    <w:tmpl w:val="B7EC5932"/>
    <w:lvl w:ilvl="0" w:tplc="0B40E11E">
      <w:start w:val="1"/>
      <w:numFmt w:val="decimal"/>
      <w:lvlText w:val="%1)"/>
      <w:lvlJc w:val="left"/>
      <w:pPr>
        <w:ind w:left="1490" w:hanging="113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234297"/>
    <w:multiLevelType w:val="hybridMultilevel"/>
    <w:tmpl w:val="9EA25970"/>
    <w:lvl w:ilvl="0" w:tplc="2B8E6D92">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87D7139"/>
    <w:multiLevelType w:val="hybridMultilevel"/>
    <w:tmpl w:val="201C56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211BEE"/>
    <w:multiLevelType w:val="hybridMultilevel"/>
    <w:tmpl w:val="B4DC0250"/>
    <w:lvl w:ilvl="0" w:tplc="F3580F78">
      <w:start w:val="2"/>
      <w:numFmt w:val="decimal"/>
      <w:lvlText w:val="%1"/>
      <w:lvlJc w:val="left"/>
      <w:pPr>
        <w:ind w:left="1488" w:hanging="1128"/>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3"/>
  </w:num>
  <w:num w:numId="5">
    <w:abstractNumId w:val="4"/>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6"/>
  </w:num>
  <w:num w:numId="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PT">
    <w15:presenceInfo w15:providerId="None" w15:userId="CEPT"/>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0725"/>
    <w:rsid w:val="000041EA"/>
    <w:rsid w:val="000215F0"/>
    <w:rsid w:val="00022A29"/>
    <w:rsid w:val="00035232"/>
    <w:rsid w:val="000355FD"/>
    <w:rsid w:val="00051E39"/>
    <w:rsid w:val="00055023"/>
    <w:rsid w:val="000705F2"/>
    <w:rsid w:val="00075684"/>
    <w:rsid w:val="00077239"/>
    <w:rsid w:val="0007795D"/>
    <w:rsid w:val="000807D9"/>
    <w:rsid w:val="00083B71"/>
    <w:rsid w:val="00086491"/>
    <w:rsid w:val="00091346"/>
    <w:rsid w:val="00096C2A"/>
    <w:rsid w:val="0009706C"/>
    <w:rsid w:val="000C2223"/>
    <w:rsid w:val="000C4E61"/>
    <w:rsid w:val="000D154B"/>
    <w:rsid w:val="000D2DAF"/>
    <w:rsid w:val="000E463E"/>
    <w:rsid w:val="000F73FF"/>
    <w:rsid w:val="00114CF7"/>
    <w:rsid w:val="00116C7A"/>
    <w:rsid w:val="00123B68"/>
    <w:rsid w:val="00126F2E"/>
    <w:rsid w:val="0013495C"/>
    <w:rsid w:val="00137825"/>
    <w:rsid w:val="00146F6F"/>
    <w:rsid w:val="00154618"/>
    <w:rsid w:val="001566BA"/>
    <w:rsid w:val="00161F26"/>
    <w:rsid w:val="001810AF"/>
    <w:rsid w:val="00187BD9"/>
    <w:rsid w:val="00187CA2"/>
    <w:rsid w:val="00190B55"/>
    <w:rsid w:val="0019127F"/>
    <w:rsid w:val="001A1ECC"/>
    <w:rsid w:val="001A5EAF"/>
    <w:rsid w:val="001C3B5F"/>
    <w:rsid w:val="001C7E8A"/>
    <w:rsid w:val="001D058F"/>
    <w:rsid w:val="001D416D"/>
    <w:rsid w:val="001E748F"/>
    <w:rsid w:val="002009EA"/>
    <w:rsid w:val="00200E18"/>
    <w:rsid w:val="00202756"/>
    <w:rsid w:val="00202CA0"/>
    <w:rsid w:val="002074B1"/>
    <w:rsid w:val="00216B6D"/>
    <w:rsid w:val="00227079"/>
    <w:rsid w:val="0022757F"/>
    <w:rsid w:val="002279ED"/>
    <w:rsid w:val="00241A33"/>
    <w:rsid w:val="00241FA2"/>
    <w:rsid w:val="00271316"/>
    <w:rsid w:val="00276606"/>
    <w:rsid w:val="00283E9D"/>
    <w:rsid w:val="00287081"/>
    <w:rsid w:val="00296479"/>
    <w:rsid w:val="002A7E12"/>
    <w:rsid w:val="002B349C"/>
    <w:rsid w:val="002C33E6"/>
    <w:rsid w:val="002C5716"/>
    <w:rsid w:val="002C644A"/>
    <w:rsid w:val="002D58BE"/>
    <w:rsid w:val="002F4747"/>
    <w:rsid w:val="00302605"/>
    <w:rsid w:val="00302849"/>
    <w:rsid w:val="00336AB4"/>
    <w:rsid w:val="00344DEA"/>
    <w:rsid w:val="00361B37"/>
    <w:rsid w:val="00377BD3"/>
    <w:rsid w:val="00384088"/>
    <w:rsid w:val="003852CE"/>
    <w:rsid w:val="0039169B"/>
    <w:rsid w:val="003A7F8C"/>
    <w:rsid w:val="003B2284"/>
    <w:rsid w:val="003B532E"/>
    <w:rsid w:val="003B654A"/>
    <w:rsid w:val="003C3252"/>
    <w:rsid w:val="003D0F8B"/>
    <w:rsid w:val="003D36B2"/>
    <w:rsid w:val="003E0DB6"/>
    <w:rsid w:val="00410FF1"/>
    <w:rsid w:val="0041348E"/>
    <w:rsid w:val="00420873"/>
    <w:rsid w:val="004279B7"/>
    <w:rsid w:val="0045455A"/>
    <w:rsid w:val="00492075"/>
    <w:rsid w:val="004969AD"/>
    <w:rsid w:val="004A26C4"/>
    <w:rsid w:val="004B13CB"/>
    <w:rsid w:val="004D26EA"/>
    <w:rsid w:val="004D2BFB"/>
    <w:rsid w:val="004D5D5C"/>
    <w:rsid w:val="004F1357"/>
    <w:rsid w:val="004F3DC0"/>
    <w:rsid w:val="0050139F"/>
    <w:rsid w:val="00513047"/>
    <w:rsid w:val="00525666"/>
    <w:rsid w:val="0055140B"/>
    <w:rsid w:val="00551F99"/>
    <w:rsid w:val="00554253"/>
    <w:rsid w:val="005861D7"/>
    <w:rsid w:val="005950E2"/>
    <w:rsid w:val="005964AB"/>
    <w:rsid w:val="005C099A"/>
    <w:rsid w:val="005C31A5"/>
    <w:rsid w:val="005D12EE"/>
    <w:rsid w:val="005E10C9"/>
    <w:rsid w:val="005E290B"/>
    <w:rsid w:val="005E5EBA"/>
    <w:rsid w:val="005E61DD"/>
    <w:rsid w:val="005F04AD"/>
    <w:rsid w:val="005F04D8"/>
    <w:rsid w:val="005F2C72"/>
    <w:rsid w:val="006023DF"/>
    <w:rsid w:val="00606F1F"/>
    <w:rsid w:val="00615426"/>
    <w:rsid w:val="00616219"/>
    <w:rsid w:val="006379BC"/>
    <w:rsid w:val="00645B7D"/>
    <w:rsid w:val="0065238E"/>
    <w:rsid w:val="00657DE0"/>
    <w:rsid w:val="00685313"/>
    <w:rsid w:val="00692833"/>
    <w:rsid w:val="00692DD4"/>
    <w:rsid w:val="006A6E9B"/>
    <w:rsid w:val="006B4490"/>
    <w:rsid w:val="006B6417"/>
    <w:rsid w:val="006B7C2A"/>
    <w:rsid w:val="006C23DA"/>
    <w:rsid w:val="006D70B0"/>
    <w:rsid w:val="006E3D45"/>
    <w:rsid w:val="006E43DE"/>
    <w:rsid w:val="00700C74"/>
    <w:rsid w:val="0070607A"/>
    <w:rsid w:val="007149F9"/>
    <w:rsid w:val="007229C8"/>
    <w:rsid w:val="00733A30"/>
    <w:rsid w:val="00745AEE"/>
    <w:rsid w:val="00750F10"/>
    <w:rsid w:val="00757670"/>
    <w:rsid w:val="007742CA"/>
    <w:rsid w:val="00790D70"/>
    <w:rsid w:val="007A6F1F"/>
    <w:rsid w:val="007D5320"/>
    <w:rsid w:val="007F47B3"/>
    <w:rsid w:val="007F599E"/>
    <w:rsid w:val="00800972"/>
    <w:rsid w:val="00804475"/>
    <w:rsid w:val="00805718"/>
    <w:rsid w:val="00807D7B"/>
    <w:rsid w:val="00811633"/>
    <w:rsid w:val="00814037"/>
    <w:rsid w:val="00841216"/>
    <w:rsid w:val="00842AF0"/>
    <w:rsid w:val="00850FB8"/>
    <w:rsid w:val="0086171E"/>
    <w:rsid w:val="00872FC8"/>
    <w:rsid w:val="008845D0"/>
    <w:rsid w:val="00884D60"/>
    <w:rsid w:val="00896E56"/>
    <w:rsid w:val="008B43F2"/>
    <w:rsid w:val="008B4FAC"/>
    <w:rsid w:val="008B6CFF"/>
    <w:rsid w:val="008E6509"/>
    <w:rsid w:val="009274B4"/>
    <w:rsid w:val="00934EA2"/>
    <w:rsid w:val="00944A5C"/>
    <w:rsid w:val="00952A66"/>
    <w:rsid w:val="009A2280"/>
    <w:rsid w:val="009B1EA1"/>
    <w:rsid w:val="009B7C9A"/>
    <w:rsid w:val="009C56E5"/>
    <w:rsid w:val="009C7716"/>
    <w:rsid w:val="009E5FC8"/>
    <w:rsid w:val="009E687A"/>
    <w:rsid w:val="009F236F"/>
    <w:rsid w:val="00A05F7E"/>
    <w:rsid w:val="00A066F1"/>
    <w:rsid w:val="00A12113"/>
    <w:rsid w:val="00A141AF"/>
    <w:rsid w:val="00A16D29"/>
    <w:rsid w:val="00A22E05"/>
    <w:rsid w:val="00A30305"/>
    <w:rsid w:val="00A31D2D"/>
    <w:rsid w:val="00A4600A"/>
    <w:rsid w:val="00A538A6"/>
    <w:rsid w:val="00A54C25"/>
    <w:rsid w:val="00A710E7"/>
    <w:rsid w:val="00A7372E"/>
    <w:rsid w:val="00A74726"/>
    <w:rsid w:val="00A8284C"/>
    <w:rsid w:val="00A82F57"/>
    <w:rsid w:val="00A93B85"/>
    <w:rsid w:val="00AA0B18"/>
    <w:rsid w:val="00AA3C65"/>
    <w:rsid w:val="00AA666F"/>
    <w:rsid w:val="00AD61B3"/>
    <w:rsid w:val="00AD7914"/>
    <w:rsid w:val="00AE514B"/>
    <w:rsid w:val="00B40888"/>
    <w:rsid w:val="00B639E9"/>
    <w:rsid w:val="00B65FE7"/>
    <w:rsid w:val="00B703AC"/>
    <w:rsid w:val="00B73F9E"/>
    <w:rsid w:val="00B77441"/>
    <w:rsid w:val="00B817CD"/>
    <w:rsid w:val="00B81A7D"/>
    <w:rsid w:val="00B83A8A"/>
    <w:rsid w:val="00B843C8"/>
    <w:rsid w:val="00B91EF7"/>
    <w:rsid w:val="00B94AD0"/>
    <w:rsid w:val="00BA02CA"/>
    <w:rsid w:val="00BB3A95"/>
    <w:rsid w:val="00BC7058"/>
    <w:rsid w:val="00BC75DE"/>
    <w:rsid w:val="00BD6CCE"/>
    <w:rsid w:val="00BE64E3"/>
    <w:rsid w:val="00C0018F"/>
    <w:rsid w:val="00C02398"/>
    <w:rsid w:val="00C16A5A"/>
    <w:rsid w:val="00C20014"/>
    <w:rsid w:val="00C20466"/>
    <w:rsid w:val="00C214ED"/>
    <w:rsid w:val="00C234E6"/>
    <w:rsid w:val="00C324A8"/>
    <w:rsid w:val="00C33C03"/>
    <w:rsid w:val="00C5152F"/>
    <w:rsid w:val="00C54517"/>
    <w:rsid w:val="00C56F70"/>
    <w:rsid w:val="00C57B91"/>
    <w:rsid w:val="00C64CD8"/>
    <w:rsid w:val="00C82695"/>
    <w:rsid w:val="00C931D7"/>
    <w:rsid w:val="00C94A14"/>
    <w:rsid w:val="00C97C68"/>
    <w:rsid w:val="00CA1A47"/>
    <w:rsid w:val="00CA28F9"/>
    <w:rsid w:val="00CA3DFC"/>
    <w:rsid w:val="00CB44E5"/>
    <w:rsid w:val="00CC247A"/>
    <w:rsid w:val="00CC6C9C"/>
    <w:rsid w:val="00CE388F"/>
    <w:rsid w:val="00CE5E47"/>
    <w:rsid w:val="00CE656A"/>
    <w:rsid w:val="00CF020F"/>
    <w:rsid w:val="00CF2B5B"/>
    <w:rsid w:val="00D06088"/>
    <w:rsid w:val="00D14CE0"/>
    <w:rsid w:val="00D2468F"/>
    <w:rsid w:val="00D255D4"/>
    <w:rsid w:val="00D268B3"/>
    <w:rsid w:val="00D52FD6"/>
    <w:rsid w:val="00D54009"/>
    <w:rsid w:val="00D5651D"/>
    <w:rsid w:val="00D57A34"/>
    <w:rsid w:val="00D61A24"/>
    <w:rsid w:val="00D70B51"/>
    <w:rsid w:val="00D72F72"/>
    <w:rsid w:val="00D74898"/>
    <w:rsid w:val="00D801ED"/>
    <w:rsid w:val="00D936BC"/>
    <w:rsid w:val="00D96530"/>
    <w:rsid w:val="00DA1CB1"/>
    <w:rsid w:val="00DB6D90"/>
    <w:rsid w:val="00DD44AF"/>
    <w:rsid w:val="00DE206C"/>
    <w:rsid w:val="00DE2AC3"/>
    <w:rsid w:val="00DE5692"/>
    <w:rsid w:val="00DE6300"/>
    <w:rsid w:val="00DF4BC6"/>
    <w:rsid w:val="00DF78E0"/>
    <w:rsid w:val="00E03C94"/>
    <w:rsid w:val="00E205BC"/>
    <w:rsid w:val="00E26226"/>
    <w:rsid w:val="00E45D05"/>
    <w:rsid w:val="00E55816"/>
    <w:rsid w:val="00E55AEF"/>
    <w:rsid w:val="00E82705"/>
    <w:rsid w:val="00E90E71"/>
    <w:rsid w:val="00E976C1"/>
    <w:rsid w:val="00EA12E5"/>
    <w:rsid w:val="00EB0812"/>
    <w:rsid w:val="00EB54B2"/>
    <w:rsid w:val="00EB55C6"/>
    <w:rsid w:val="00EC3D73"/>
    <w:rsid w:val="00EC66BB"/>
    <w:rsid w:val="00ED6886"/>
    <w:rsid w:val="00EE4096"/>
    <w:rsid w:val="00EE4E56"/>
    <w:rsid w:val="00EF1932"/>
    <w:rsid w:val="00EF71B6"/>
    <w:rsid w:val="00F02766"/>
    <w:rsid w:val="00F04DEA"/>
    <w:rsid w:val="00F05BD4"/>
    <w:rsid w:val="00F06473"/>
    <w:rsid w:val="00F237AB"/>
    <w:rsid w:val="00F320AA"/>
    <w:rsid w:val="00F6155B"/>
    <w:rsid w:val="00F65C19"/>
    <w:rsid w:val="00F822B0"/>
    <w:rsid w:val="00FA4E0E"/>
    <w:rsid w:val="00FC5108"/>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2"/>
    </o:shapelayout>
  </w:shapeDefaults>
  <w:decimalSymbol w:val="."/>
  <w:listSeparator w:val=";"/>
  <w14:docId w14:val="4D80C121"/>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qForma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aliases w:val="eq"/>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Retraitnormal"/>
    <w:link w:val="EquationlegendChar"/>
    <w:qFormat/>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aliases w:val="fig"/>
    <w:basedOn w:val="Normal"/>
    <w:next w:val="Normal"/>
    <w:link w:val="FigureChar"/>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link w:val="FiguretitleChar"/>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o,fr,Style 13,FR,Style 17,Appel note de bas de p + 11 pt,Italic,Appel note de bas de p1,Appel note de bas de p2,Footnote,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ECC Footnote,fn,f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ECC Footnote Car,fn Car,f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link w:val="TableNoChar"/>
    <w:qFormat/>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character" w:customStyle="1" w:styleId="ApprefBold">
    <w:name w:val="App_ref + Bold"/>
    <w:basedOn w:val="Appref"/>
    <w:qFormat/>
    <w:rsid w:val="005045BB"/>
    <w:rPr>
      <w:b/>
      <w:bCs/>
      <w:color w:val="000000"/>
    </w:rPr>
  </w:style>
  <w:style w:type="character" w:customStyle="1" w:styleId="ArtrefBold">
    <w:name w:val="Art_ref + Bold"/>
    <w:basedOn w:val="Artref"/>
    <w:rsid w:val="009B463A"/>
    <w:rPr>
      <w:b/>
      <w:bCs/>
      <w:color w:val="auto"/>
    </w:rPr>
  </w:style>
  <w:style w:type="character" w:customStyle="1" w:styleId="ArtrefBold0">
    <w:name w:val="Art_ref +  Bold"/>
    <w:basedOn w:val="Artref"/>
    <w:rsid w:val="009B463A"/>
    <w:rPr>
      <w:b/>
      <w:color w:val="auto"/>
    </w:rPr>
  </w:style>
  <w:style w:type="character" w:customStyle="1" w:styleId="ApprefBold0">
    <w:name w:val="App_ref +  Bold"/>
    <w:basedOn w:val="Policepardfaut"/>
    <w:rsid w:val="009B463A"/>
    <w:rPr>
      <w:b/>
      <w:color w:val="auto"/>
    </w:rPr>
  </w:style>
  <w:style w:type="character" w:styleId="Marquedecommentaire">
    <w:name w:val="annotation reference"/>
    <w:basedOn w:val="Policepardfaut"/>
    <w:semiHidden/>
    <w:unhideWhenUsed/>
    <w:rsid w:val="00D61A24"/>
    <w:rPr>
      <w:sz w:val="16"/>
      <w:szCs w:val="16"/>
    </w:rPr>
  </w:style>
  <w:style w:type="paragraph" w:styleId="Commentaire">
    <w:name w:val="annotation text"/>
    <w:basedOn w:val="Normal"/>
    <w:link w:val="CommentaireCar"/>
    <w:uiPriority w:val="99"/>
    <w:unhideWhenUsed/>
    <w:rsid w:val="00D61A24"/>
    <w:rPr>
      <w:sz w:val="20"/>
    </w:rPr>
  </w:style>
  <w:style w:type="character" w:customStyle="1" w:styleId="CommentaireCar">
    <w:name w:val="Commentaire Car"/>
    <w:basedOn w:val="Policepardfaut"/>
    <w:link w:val="Commentaire"/>
    <w:uiPriority w:val="99"/>
    <w:rsid w:val="00D61A24"/>
    <w:rPr>
      <w:rFonts w:ascii="Times New Roman" w:hAnsi="Times New Roman"/>
      <w:lang w:val="en-GB" w:eastAsia="en-US"/>
    </w:rPr>
  </w:style>
  <w:style w:type="paragraph" w:styleId="Paragraphedeliste">
    <w:name w:val="List Paragraph"/>
    <w:basedOn w:val="Normal"/>
    <w:link w:val="ParagraphedelisteCar"/>
    <w:uiPriority w:val="34"/>
    <w:qFormat/>
    <w:rsid w:val="00D61A24"/>
    <w:pPr>
      <w:ind w:left="720"/>
      <w:contextualSpacing/>
    </w:pPr>
  </w:style>
  <w:style w:type="character" w:customStyle="1" w:styleId="ParagraphedelisteCar">
    <w:name w:val="Paragraphe de liste Car"/>
    <w:link w:val="Paragraphedeliste"/>
    <w:uiPriority w:val="34"/>
    <w:locked/>
    <w:rsid w:val="00D61A24"/>
    <w:rPr>
      <w:rFonts w:ascii="Times New Roman" w:hAnsi="Times New Roman"/>
      <w:sz w:val="24"/>
      <w:lang w:val="en-GB" w:eastAsia="en-US"/>
    </w:rPr>
  </w:style>
  <w:style w:type="paragraph" w:styleId="Rvision">
    <w:name w:val="Revision"/>
    <w:hidden/>
    <w:uiPriority w:val="99"/>
    <w:semiHidden/>
    <w:rsid w:val="00D61A24"/>
    <w:rPr>
      <w:rFonts w:ascii="Times New Roman" w:hAnsi="Times New Roman"/>
      <w:sz w:val="24"/>
      <w:lang w:val="en-GB" w:eastAsia="en-US"/>
    </w:rPr>
  </w:style>
  <w:style w:type="character" w:customStyle="1" w:styleId="NoteChar">
    <w:name w:val="Note Char"/>
    <w:basedOn w:val="Policepardfaut"/>
    <w:link w:val="Note"/>
    <w:qFormat/>
    <w:locked/>
    <w:rsid w:val="00F04DEA"/>
    <w:rPr>
      <w:rFonts w:ascii="Times New Roman" w:hAnsi="Times New Roman"/>
      <w:sz w:val="24"/>
      <w:lang w:val="en-GB" w:eastAsia="en-US"/>
    </w:rPr>
  </w:style>
  <w:style w:type="character" w:customStyle="1" w:styleId="TableNoChar">
    <w:name w:val="Table_No Char"/>
    <w:link w:val="TableNo"/>
    <w:locked/>
    <w:rsid w:val="00296479"/>
    <w:rPr>
      <w:rFonts w:ascii="Times New Roman" w:hAnsi="Times New Roman"/>
      <w:caps/>
      <w:lang w:val="en-GB" w:eastAsia="en-US"/>
    </w:rPr>
  </w:style>
  <w:style w:type="character" w:customStyle="1" w:styleId="TabletextChar">
    <w:name w:val="Table_text Char"/>
    <w:basedOn w:val="Policepardfaut"/>
    <w:link w:val="Tabletext"/>
    <w:qFormat/>
    <w:rsid w:val="00296479"/>
    <w:rPr>
      <w:rFonts w:ascii="Times New Roman" w:hAnsi="Times New Roman"/>
      <w:lang w:val="en-GB" w:eastAsia="en-US"/>
    </w:rPr>
  </w:style>
  <w:style w:type="character" w:customStyle="1" w:styleId="RestitleChar">
    <w:name w:val="Res_title Char"/>
    <w:link w:val="Restitle"/>
    <w:rsid w:val="002279ED"/>
    <w:rPr>
      <w:rFonts w:ascii="Times New Roman Bold" w:hAnsi="Times New Roman Bold"/>
      <w:b/>
      <w:sz w:val="28"/>
      <w:lang w:val="en-GB" w:eastAsia="en-US"/>
    </w:rPr>
  </w:style>
  <w:style w:type="character" w:customStyle="1" w:styleId="NormalaftertitleChar">
    <w:name w:val="Normal after title Char"/>
    <w:basedOn w:val="Policepardfaut"/>
    <w:link w:val="Normalaftertitle"/>
    <w:qFormat/>
    <w:locked/>
    <w:rsid w:val="005F04AD"/>
    <w:rPr>
      <w:rFonts w:ascii="Times New Roman" w:hAnsi="Times New Roman"/>
      <w:sz w:val="24"/>
      <w:lang w:val="en-GB" w:eastAsia="en-US"/>
    </w:rPr>
  </w:style>
  <w:style w:type="character" w:customStyle="1" w:styleId="CallChar">
    <w:name w:val="Call Char"/>
    <w:basedOn w:val="Policepardfaut"/>
    <w:link w:val="Call"/>
    <w:qFormat/>
    <w:rsid w:val="005F04AD"/>
    <w:rPr>
      <w:rFonts w:ascii="Times New Roman" w:hAnsi="Times New Roman"/>
      <w:i/>
      <w:sz w:val="24"/>
      <w:lang w:val="en-GB" w:eastAsia="en-US"/>
    </w:rPr>
  </w:style>
  <w:style w:type="character" w:customStyle="1" w:styleId="enumlev1Char">
    <w:name w:val="enumlev1 Char"/>
    <w:link w:val="enumlev1"/>
    <w:qFormat/>
    <w:locked/>
    <w:rsid w:val="005F04AD"/>
    <w:rPr>
      <w:rFonts w:ascii="Times New Roman" w:hAnsi="Times New Roman"/>
      <w:sz w:val="24"/>
      <w:lang w:val="en-GB" w:eastAsia="en-US"/>
    </w:rPr>
  </w:style>
  <w:style w:type="character" w:customStyle="1" w:styleId="EquationChar">
    <w:name w:val="Equation Char"/>
    <w:link w:val="Equation"/>
    <w:rsid w:val="00757670"/>
    <w:rPr>
      <w:rFonts w:ascii="Times New Roman" w:hAnsi="Times New Roman"/>
      <w:sz w:val="24"/>
      <w:lang w:val="en-GB" w:eastAsia="en-US"/>
    </w:rPr>
  </w:style>
  <w:style w:type="character" w:customStyle="1" w:styleId="FigureChar">
    <w:name w:val="Figure Char"/>
    <w:aliases w:val="fig Char"/>
    <w:link w:val="Figure"/>
    <w:locked/>
    <w:rsid w:val="00757670"/>
    <w:rPr>
      <w:rFonts w:ascii="Times New Roman" w:hAnsi="Times New Roman"/>
      <w:sz w:val="24"/>
      <w:lang w:val="en-GB" w:eastAsia="en-US"/>
    </w:rPr>
  </w:style>
  <w:style w:type="character" w:customStyle="1" w:styleId="EquationlegendChar">
    <w:name w:val="Equation_legend Char"/>
    <w:link w:val="Equationlegend"/>
    <w:qFormat/>
    <w:locked/>
    <w:rsid w:val="00757670"/>
    <w:rPr>
      <w:rFonts w:ascii="Times New Roman" w:hAnsi="Times New Roman"/>
      <w:sz w:val="24"/>
      <w:lang w:val="en-GB" w:eastAsia="en-US"/>
    </w:rPr>
  </w:style>
  <w:style w:type="character" w:customStyle="1" w:styleId="TableheadChar">
    <w:name w:val="Table_head Char"/>
    <w:basedOn w:val="Policepardfaut"/>
    <w:link w:val="Tablehead"/>
    <w:qFormat/>
    <w:locked/>
    <w:rsid w:val="00757670"/>
    <w:rPr>
      <w:rFonts w:ascii="Times New Roman Bold" w:hAnsi="Times New Roman Bold" w:cs="Times New Roman Bold"/>
      <w:b/>
      <w:lang w:val="en-GB" w:eastAsia="en-US"/>
    </w:rPr>
  </w:style>
  <w:style w:type="table" w:styleId="Grilledutableau">
    <w:name w:val="Table Grid"/>
    <w:basedOn w:val="TableauNormal"/>
    <w:uiPriority w:val="39"/>
    <w:qFormat/>
    <w:rsid w:val="0075767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titleChar">
    <w:name w:val="Figure_title Char"/>
    <w:basedOn w:val="Policepardfaut"/>
    <w:link w:val="Figuretitle"/>
    <w:rsid w:val="00B77441"/>
    <w:rPr>
      <w:rFonts w:ascii="Times New Roman Bold" w:hAnsi="Times New Roman Bold"/>
      <w:b/>
      <w:lang w:val="en-GB" w:eastAsia="en-US"/>
    </w:rPr>
  </w:style>
  <w:style w:type="paragraph" w:styleId="Objetducommentaire">
    <w:name w:val="annotation subject"/>
    <w:basedOn w:val="Commentaire"/>
    <w:next w:val="Commentaire"/>
    <w:link w:val="ObjetducommentaireCar"/>
    <w:semiHidden/>
    <w:unhideWhenUsed/>
    <w:rsid w:val="003B654A"/>
    <w:rPr>
      <w:b/>
      <w:bCs/>
    </w:rPr>
  </w:style>
  <w:style w:type="character" w:customStyle="1" w:styleId="ObjetducommentaireCar">
    <w:name w:val="Objet du commentaire Car"/>
    <w:basedOn w:val="CommentaireCar"/>
    <w:link w:val="Objetducommentaire"/>
    <w:semiHidden/>
    <w:rsid w:val="003B654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footer" Target="footer3.xml"/><Relationship Id="rId26" Type="http://schemas.openxmlformats.org/officeDocument/2006/relationships/image" Target="media/image5.wmf"/><Relationship Id="rId39" Type="http://schemas.openxmlformats.org/officeDocument/2006/relationships/image" Target="media/image12.wmf"/><Relationship Id="rId21" Type="http://schemas.openxmlformats.org/officeDocument/2006/relationships/footer" Target="footer5.xml"/><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image" Target="media/image16.wmf"/><Relationship Id="rId50" Type="http://schemas.openxmlformats.org/officeDocument/2006/relationships/oleObject" Target="embeddings/oleObject13.bin"/><Relationship Id="rId55" Type="http://schemas.openxmlformats.org/officeDocument/2006/relationships/oleObject" Target="embeddings/oleObject16.bin"/><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7.wmf"/><Relationship Id="rId11" Type="http://schemas.openxmlformats.org/officeDocument/2006/relationships/endnotes" Target="endnotes.xml"/><Relationship Id="rId24" Type="http://schemas.openxmlformats.org/officeDocument/2006/relationships/image" Target="media/image4.wmf"/><Relationship Id="rId32" Type="http://schemas.openxmlformats.org/officeDocument/2006/relationships/oleObject" Target="embeddings/oleObject4.bin"/><Relationship Id="rId37" Type="http://schemas.openxmlformats.org/officeDocument/2006/relationships/image" Target="media/image11.wmf"/><Relationship Id="rId40" Type="http://schemas.openxmlformats.org/officeDocument/2006/relationships/oleObject" Target="embeddings/oleObject8.bin"/><Relationship Id="rId45" Type="http://schemas.openxmlformats.org/officeDocument/2006/relationships/image" Target="media/image15.wmf"/><Relationship Id="rId53" Type="http://schemas.openxmlformats.org/officeDocument/2006/relationships/image" Target="media/image19.wmf"/><Relationship Id="rId58" Type="http://schemas.openxmlformats.org/officeDocument/2006/relationships/footer" Target="footer8.xml"/><Relationship Id="rId5" Type="http://schemas.openxmlformats.org/officeDocument/2006/relationships/customXml" Target="../customXml/item5.xml"/><Relationship Id="rId61" Type="http://schemas.openxmlformats.org/officeDocument/2006/relationships/theme" Target="theme/theme1.xml"/><Relationship Id="rId19" Type="http://schemas.openxmlformats.org/officeDocument/2006/relationships/footer" Target="footer4.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image" Target="media/image10.wmf"/><Relationship Id="rId43" Type="http://schemas.openxmlformats.org/officeDocument/2006/relationships/image" Target="media/image14.wmf"/><Relationship Id="rId48" Type="http://schemas.openxmlformats.org/officeDocument/2006/relationships/oleObject" Target="embeddings/oleObject12.bin"/><Relationship Id="rId56" Type="http://schemas.openxmlformats.org/officeDocument/2006/relationships/header" Target="header4.xml"/><Relationship Id="rId8" Type="http://schemas.openxmlformats.org/officeDocument/2006/relationships/settings" Target="settings.xml"/><Relationship Id="rId51" Type="http://schemas.openxmlformats.org/officeDocument/2006/relationships/image" Target="media/image18.wmf"/><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oleObject" Target="embeddings/oleObject1.bin"/><Relationship Id="rId33" Type="http://schemas.openxmlformats.org/officeDocument/2006/relationships/image" Target="media/image9.wmf"/><Relationship Id="rId38" Type="http://schemas.openxmlformats.org/officeDocument/2006/relationships/oleObject" Target="embeddings/oleObject7.bin"/><Relationship Id="rId46" Type="http://schemas.openxmlformats.org/officeDocument/2006/relationships/oleObject" Target="embeddings/oleObject11.bin"/><Relationship Id="rId59"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image" Target="media/image13.wmf"/><Relationship Id="rId54"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image" Target="media/image6.png"/><Relationship Id="rId36" Type="http://schemas.openxmlformats.org/officeDocument/2006/relationships/oleObject" Target="embeddings/oleObject6.bin"/><Relationship Id="rId49" Type="http://schemas.openxmlformats.org/officeDocument/2006/relationships/image" Target="media/image17.wmf"/><Relationship Id="rId57" Type="http://schemas.openxmlformats.org/officeDocument/2006/relationships/footer" Target="footer7.xml"/><Relationship Id="rId10" Type="http://schemas.openxmlformats.org/officeDocument/2006/relationships/footnotes" Target="footnotes.xml"/><Relationship Id="rId31" Type="http://schemas.openxmlformats.org/officeDocument/2006/relationships/image" Target="media/image8.wmf"/><Relationship Id="rId44" Type="http://schemas.openxmlformats.org/officeDocument/2006/relationships/oleObject" Target="embeddings/oleObject10.bin"/><Relationship Id="rId52" Type="http://schemas.openxmlformats.org/officeDocument/2006/relationships/oleObject" Target="embeddings/oleObject14.bin"/><Relationship Id="rId60"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4478C85EABFF844A0D06D88F3A1A6B4" ma:contentTypeVersion="16" ma:contentTypeDescription="Opret et nyt dokument." ma:contentTypeScope="" ma:versionID="bcb50c4f08b80fd8dd19324c76237705">
  <xsd:schema xmlns:xsd="http://www.w3.org/2001/XMLSchema" xmlns:xs="http://www.w3.org/2001/XMLSchema" xmlns:p="http://schemas.microsoft.com/office/2006/metadata/properties" xmlns:ns3="684d70c0-33e3-486b-8421-e10352fabac3" xmlns:ns4="6ba27844-833f-4423-84e4-22994afd6f72" targetNamespace="http://schemas.microsoft.com/office/2006/metadata/properties" ma:root="true" ma:fieldsID="e3baddf978cd90d6518013b4892acef4" ns3:_="" ns4:_="">
    <xsd:import namespace="684d70c0-33e3-486b-8421-e10352fabac3"/>
    <xsd:import namespace="6ba27844-833f-4423-84e4-22994afd6f7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4d70c0-33e3-486b-8421-e10352fabac3"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a27844-833f-4423-84e4-22994afd6f7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activity xmlns="6ba27844-833f-4423-84e4-22994afd6f72" xsi:nil="true"/>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C06C3-746E-49DA-BF2B-835DAE57E96D}">
  <ds:schemaRefs>
    <ds:schemaRef ds:uri="http://schemas.microsoft.com/sharepoint/v3/contenttype/forms"/>
  </ds:schemaRefs>
</ds:datastoreItem>
</file>

<file path=customXml/itemProps2.xml><?xml version="1.0" encoding="utf-8"?>
<ds:datastoreItem xmlns:ds="http://schemas.openxmlformats.org/officeDocument/2006/customXml" ds:itemID="{CF804970-892E-4562-93CE-EDA677AF1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4d70c0-33e3-486b-8421-e10352fabac3"/>
    <ds:schemaRef ds:uri="6ba27844-833f-4423-84e4-22994afd6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9BCE8-5DA5-41F9-9F2B-FA55687BF44D}">
  <ds:schemaRefs>
    <ds:schemaRef ds:uri="http://schemas.microsoft.com/sharepoint/events"/>
  </ds:schemaRefs>
</ds:datastoreItem>
</file>

<file path=customXml/itemProps4.xml><?xml version="1.0" encoding="utf-8"?>
<ds:datastoreItem xmlns:ds="http://schemas.openxmlformats.org/officeDocument/2006/customXml" ds:itemID="{593C5232-2DC6-4D71-AE97-A3305DACA9F4}">
  <ds:schemaRefs>
    <ds:schemaRef ds:uri="http://schemas.microsoft.com/office/2006/metadata/properties"/>
    <ds:schemaRef ds:uri="http://schemas.microsoft.com/office/infopath/2007/PartnerControls"/>
    <ds:schemaRef ds:uri="6ba27844-833f-4423-84e4-22994afd6f72"/>
  </ds:schemaRefs>
</ds:datastoreItem>
</file>

<file path=customXml/itemProps5.xml><?xml version="1.0" encoding="utf-8"?>
<ds:datastoreItem xmlns:ds="http://schemas.openxmlformats.org/officeDocument/2006/customXml" ds:itemID="{C8EEFD85-4A6B-4DC7-8DF9-3E0BEDF97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7081</Words>
  <Characters>40442</Characters>
  <Application>Microsoft Office Word</Application>
  <DocSecurity>4</DocSecurity>
  <Lines>337</Lines>
  <Paragraphs>94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R23-WRC23-C-5890!A17!MSW-E</vt:lpstr>
      <vt:lpstr>R23-WRC23-C-5890!A17!MSW-E</vt:lpstr>
    </vt:vector>
  </TitlesOfParts>
  <Manager>General Secretariat - Pool</Manager>
  <Company>International Telecommunication Union (ITU)</Company>
  <LinksUpToDate>false</LinksUpToDate>
  <CharactersWithSpaces>47429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R23-WRC23-C-5890!A17!MSW-E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2023-10-02T12:31:00Z</dcterms:created>
  <dcterms:modified xsi:type="dcterms:W3CDTF">2023-10-02T12:31:00Z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0x01010044478C85EABFF844A0D06D88F3A1A6B4</vt:lpwstr>
  </property>
  <property fmtid="{D5CDD505-2E9C-101B-9397-08002B2CF9AE}" pid="10" name="_dlc_DocIdItemGuid">
    <vt:lpwstr>e3f51d54-8436-4404-bce8-bbffce89a1d7</vt:lpwstr>
  </property>
</Properties>
</file>